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A8A" w:rsidRPr="00661AF4" w:rsidDel="00661AF4" w:rsidRDefault="00197F34">
      <w:pPr>
        <w:spacing w:after="0"/>
        <w:ind w:firstLine="851"/>
        <w:jc w:val="both"/>
        <w:rPr>
          <w:del w:id="0" w:author="RePack by Diakov" w:date="2020-06-24T16:03:00Z"/>
          <w:rFonts w:ascii="Times New Roman" w:hAnsi="Times New Roman" w:cs="Times New Roman"/>
          <w:sz w:val="28"/>
          <w:szCs w:val="28"/>
          <w:lang w:val="uk-UA"/>
        </w:rPr>
        <w:pPrChange w:id="1" w:author="RePack by Diakov" w:date="2020-06-24T16:04:00Z">
          <w:pPr>
            <w:ind w:firstLine="851"/>
            <w:jc w:val="both"/>
          </w:pPr>
        </w:pPrChange>
      </w:pPr>
      <w:del w:id="2" w:author="RePack by Diakov" w:date="2020-06-24T16:03:00Z">
        <w:r w:rsidRPr="00661AF4" w:rsidDel="00661AF4">
          <w:rPr>
            <w:rFonts w:ascii="Times New Roman" w:hAnsi="Times New Roman" w:cs="Times New Roman"/>
            <w:sz w:val="28"/>
            <w:szCs w:val="28"/>
            <w:lang w:val="uk-UA"/>
          </w:rPr>
          <w:delText>Навчання</w:delText>
        </w:r>
      </w:del>
      <w:ins w:id="3" w:author="RePack by Diakov" w:date="2020-06-24T16:03:00Z">
        <w:r w:rsidR="00661AF4">
          <w:rPr>
            <w:rFonts w:ascii="Times New Roman" w:hAnsi="Times New Roman" w:cs="Times New Roman"/>
            <w:sz w:val="28"/>
            <w:szCs w:val="28"/>
            <w:lang w:val="uk-UA"/>
          </w:rPr>
          <w:t>Конспект</w:t>
        </w:r>
      </w:ins>
      <w:r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ins w:id="4" w:author="RePack by Diakov" w:date="2020-06-24T16:14:00Z">
        <w:r w:rsidR="00AD47E3">
          <w:rPr>
            <w:rFonts w:ascii="Times New Roman" w:hAnsi="Times New Roman" w:cs="Times New Roman"/>
            <w:sz w:val="28"/>
            <w:szCs w:val="28"/>
            <w:lang w:val="uk-UA"/>
          </w:rPr>
          <w:t xml:space="preserve">вчання </w:t>
        </w:r>
      </w:ins>
      <w:del w:id="5" w:author="RePack by Diakov" w:date="2020-06-24T16:15:00Z">
        <w:r w:rsidRPr="00661AF4" w:rsidDel="00AD47E3">
          <w:rPr>
            <w:rFonts w:ascii="Times New Roman" w:hAnsi="Times New Roman" w:cs="Times New Roman"/>
            <w:sz w:val="28"/>
            <w:szCs w:val="28"/>
            <w:lang w:val="uk-UA"/>
          </w:rPr>
          <w:delText xml:space="preserve"> </w:delText>
        </w:r>
      </w:del>
      <w:ins w:id="6" w:author="RePack by Diakov" w:date="2020-06-24T16:15:00Z">
        <w:r w:rsidR="00AD47E3">
          <w:rPr>
            <w:rFonts w:ascii="Times New Roman" w:hAnsi="Times New Roman" w:cs="Times New Roman"/>
            <w:sz w:val="28"/>
            <w:szCs w:val="28"/>
            <w:lang w:val="uk-UA"/>
          </w:rPr>
          <w:t xml:space="preserve">на </w:t>
        </w:r>
      </w:ins>
      <w:r w:rsidRPr="00661AF4">
        <w:rPr>
          <w:rFonts w:ascii="Times New Roman" w:hAnsi="Times New Roman" w:cs="Times New Roman"/>
          <w:sz w:val="28"/>
          <w:szCs w:val="28"/>
          <w:lang w:val="uk-UA"/>
        </w:rPr>
        <w:t>тему:</w:t>
      </w:r>
      <w:ins w:id="7" w:author="RePack by Diakov" w:date="2020-06-24T16:03:00Z">
        <w:r w:rsidR="00661AF4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</w:ins>
    </w:p>
    <w:p w:rsidR="00D9184C" w:rsidRDefault="005A3A8A">
      <w:pPr>
        <w:spacing w:after="0"/>
        <w:ind w:firstLine="851"/>
        <w:jc w:val="both"/>
        <w:rPr>
          <w:ins w:id="8" w:author="RePack by Diakov" w:date="2020-06-24T16:13:00Z"/>
          <w:rFonts w:ascii="Times New Roman" w:hAnsi="Times New Roman" w:cs="Times New Roman"/>
          <w:sz w:val="28"/>
          <w:szCs w:val="28"/>
          <w:lang w:val="uk-UA"/>
        </w:rPr>
        <w:pPrChange w:id="9" w:author="RePack by Diakov" w:date="2020-06-24T16:04:00Z">
          <w:pPr>
            <w:ind w:firstLine="851"/>
            <w:jc w:val="both"/>
          </w:pPr>
        </w:pPrChange>
      </w:pPr>
      <w:r w:rsidRPr="00661AF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97F34" w:rsidRPr="00661AF4">
        <w:rPr>
          <w:rFonts w:ascii="Times New Roman" w:hAnsi="Times New Roman" w:cs="Times New Roman"/>
          <w:sz w:val="28"/>
          <w:szCs w:val="28"/>
          <w:lang w:val="uk-UA"/>
        </w:rPr>
        <w:t>Відповідальність за вчинення к</w:t>
      </w:r>
      <w:r w:rsidRPr="00661AF4">
        <w:rPr>
          <w:rFonts w:ascii="Times New Roman" w:hAnsi="Times New Roman" w:cs="Times New Roman"/>
          <w:sz w:val="28"/>
          <w:szCs w:val="28"/>
          <w:lang w:val="uk-UA"/>
        </w:rPr>
        <w:t>орупційного правопорушення або пов’язаного</w:t>
      </w:r>
      <w:r w:rsidR="00197F34"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 з корупцією правопорушення, у разі неподання</w:t>
      </w:r>
      <w:r w:rsidR="003A6EE1"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 е</w:t>
      </w:r>
      <w:r w:rsidR="00197F34"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-декларації або внесення в </w:t>
      </w:r>
      <w:r w:rsidR="003A6EE1" w:rsidRPr="00661AF4">
        <w:rPr>
          <w:rFonts w:ascii="Times New Roman" w:hAnsi="Times New Roman" w:cs="Times New Roman"/>
          <w:sz w:val="28"/>
          <w:szCs w:val="28"/>
          <w:lang w:val="uk-UA"/>
        </w:rPr>
        <w:t>е-</w:t>
      </w:r>
      <w:r w:rsidR="00197F34" w:rsidRPr="00661AF4">
        <w:rPr>
          <w:rFonts w:ascii="Times New Roman" w:hAnsi="Times New Roman" w:cs="Times New Roman"/>
          <w:sz w:val="28"/>
          <w:szCs w:val="28"/>
          <w:lang w:val="uk-UA"/>
        </w:rPr>
        <w:t>декларацію завідомо недостовірних відомостей»</w:t>
      </w:r>
      <w:r w:rsidRPr="00661AF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4A15" w:rsidRDefault="00BD4A15">
      <w:pPr>
        <w:spacing w:after="0"/>
        <w:ind w:firstLine="851"/>
        <w:jc w:val="both"/>
        <w:rPr>
          <w:ins w:id="10" w:author="RePack by Diakov" w:date="2020-06-24T16:03:00Z"/>
          <w:rFonts w:ascii="Times New Roman" w:hAnsi="Times New Roman" w:cs="Times New Roman"/>
          <w:sz w:val="28"/>
          <w:szCs w:val="28"/>
          <w:lang w:val="uk-UA"/>
        </w:rPr>
        <w:pPrChange w:id="11" w:author="RePack by Diakov" w:date="2020-06-24T16:04:00Z">
          <w:pPr>
            <w:ind w:firstLine="851"/>
            <w:jc w:val="both"/>
          </w:pPr>
        </w:pPrChange>
      </w:pPr>
    </w:p>
    <w:p w:rsidR="00661AF4" w:rsidRPr="00661AF4" w:rsidRDefault="00661AF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  <w:pPrChange w:id="12" w:author="RePack by Diakov" w:date="2020-06-24T16:03:00Z">
          <w:pPr>
            <w:ind w:firstLine="851"/>
            <w:jc w:val="both"/>
          </w:pPr>
        </w:pPrChange>
      </w:pPr>
    </w:p>
    <w:p w:rsidR="003A6EE1" w:rsidRPr="00661AF4" w:rsidDel="005B6D59" w:rsidRDefault="003A6EE1">
      <w:pPr>
        <w:spacing w:after="0"/>
        <w:ind w:firstLine="851"/>
        <w:jc w:val="both"/>
        <w:rPr>
          <w:del w:id="13" w:author="RePack by Diakov" w:date="2020-06-24T12:23:00Z"/>
          <w:rFonts w:ascii="Times New Roman" w:hAnsi="Times New Roman" w:cs="Times New Roman"/>
          <w:sz w:val="28"/>
          <w:szCs w:val="28"/>
          <w:lang w:val="uk-UA"/>
        </w:rPr>
        <w:pPrChange w:id="14" w:author="RePack by Diakov" w:date="2020-06-24T16:02:00Z">
          <w:pPr>
            <w:ind w:firstLine="851"/>
            <w:jc w:val="both"/>
          </w:pPr>
        </w:pPrChange>
      </w:pPr>
    </w:p>
    <w:p w:rsidR="002E597C" w:rsidRPr="00661AF4" w:rsidRDefault="003A6EE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  <w:pPrChange w:id="15" w:author="RePack by Diakov" w:date="2020-06-24T16:02:00Z">
          <w:pPr>
            <w:ind w:firstLine="851"/>
            <w:jc w:val="both"/>
          </w:pPr>
        </w:pPrChange>
      </w:pPr>
      <w:r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Закон України </w:t>
      </w:r>
      <w:r w:rsidR="004A6077" w:rsidRPr="00661AF4">
        <w:rPr>
          <w:rFonts w:ascii="Times New Roman" w:hAnsi="Times New Roman" w:cs="Times New Roman"/>
          <w:sz w:val="28"/>
          <w:szCs w:val="28"/>
          <w:lang w:val="uk-UA"/>
        </w:rPr>
        <w:t>«П</w:t>
      </w:r>
      <w:r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ро </w:t>
      </w:r>
      <w:r w:rsidR="004A6077" w:rsidRPr="00661AF4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661AF4">
        <w:rPr>
          <w:rFonts w:ascii="Times New Roman" w:hAnsi="Times New Roman" w:cs="Times New Roman"/>
          <w:sz w:val="28"/>
          <w:szCs w:val="28"/>
          <w:lang w:val="uk-UA"/>
        </w:rPr>
        <w:t>апобігання корупції»</w:t>
      </w:r>
      <w:r w:rsidR="004A6077"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 (далі – Закон)</w:t>
      </w:r>
      <w:r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 зобов’язує посадових осіб місцевого самоврядування та депутатів </w:t>
      </w:r>
      <w:r w:rsidR="0074707E"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місцевих рад </w:t>
      </w:r>
      <w:r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707E"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шляхом заповнення на офіційному веб-сайті Національного </w:t>
      </w:r>
      <w:r w:rsidR="00CE176F" w:rsidRPr="00661AF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4707E" w:rsidRPr="00661AF4">
        <w:rPr>
          <w:rFonts w:ascii="Times New Roman" w:hAnsi="Times New Roman" w:cs="Times New Roman"/>
          <w:sz w:val="28"/>
          <w:szCs w:val="28"/>
          <w:lang w:val="uk-UA"/>
        </w:rPr>
        <w:t>гентства</w:t>
      </w:r>
      <w:r w:rsidR="0074707E" w:rsidRPr="00661AF4">
        <w:rPr>
          <w:rFonts w:ascii="Times New Roman" w:hAnsi="Times New Roman" w:cs="Times New Roman"/>
          <w:sz w:val="28"/>
          <w:szCs w:val="28"/>
        </w:rPr>
        <w:t> </w:t>
      </w:r>
      <w:r w:rsidR="00CE176F"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з питань запобігання корупції (далі – НАЗК) </w:t>
      </w:r>
      <w:r w:rsidR="0074707E" w:rsidRPr="00661AF4">
        <w:rPr>
          <w:rFonts w:ascii="Times New Roman" w:hAnsi="Times New Roman" w:cs="Times New Roman"/>
          <w:sz w:val="28"/>
          <w:szCs w:val="28"/>
        </w:rPr>
        <w:fldChar w:fldCharType="begin"/>
      </w:r>
      <w:r w:rsidR="0074707E" w:rsidRPr="00661AF4">
        <w:rPr>
          <w:rFonts w:ascii="Times New Roman" w:hAnsi="Times New Roman" w:cs="Times New Roman"/>
          <w:sz w:val="28"/>
          <w:szCs w:val="28"/>
          <w:lang w:val="uk-UA"/>
        </w:rPr>
        <w:instrText xml:space="preserve"> </w:instrText>
      </w:r>
      <w:r w:rsidR="0074707E" w:rsidRPr="00661AF4">
        <w:rPr>
          <w:rFonts w:ascii="Times New Roman" w:hAnsi="Times New Roman" w:cs="Times New Roman"/>
          <w:sz w:val="28"/>
          <w:szCs w:val="28"/>
        </w:rPr>
        <w:instrText>HYPERLINK</w:instrText>
      </w:r>
      <w:r w:rsidR="0074707E" w:rsidRPr="00661AF4">
        <w:rPr>
          <w:rFonts w:ascii="Times New Roman" w:hAnsi="Times New Roman" w:cs="Times New Roman"/>
          <w:sz w:val="28"/>
          <w:szCs w:val="28"/>
          <w:lang w:val="uk-UA"/>
        </w:rPr>
        <w:instrText xml:space="preserve"> "</w:instrText>
      </w:r>
      <w:r w:rsidR="0074707E" w:rsidRPr="00661AF4">
        <w:rPr>
          <w:rFonts w:ascii="Times New Roman" w:hAnsi="Times New Roman" w:cs="Times New Roman"/>
          <w:sz w:val="28"/>
          <w:szCs w:val="28"/>
        </w:rPr>
        <w:instrText>https</w:instrText>
      </w:r>
      <w:r w:rsidR="0074707E" w:rsidRPr="00661AF4">
        <w:rPr>
          <w:rFonts w:ascii="Times New Roman" w:hAnsi="Times New Roman" w:cs="Times New Roman"/>
          <w:sz w:val="28"/>
          <w:szCs w:val="28"/>
          <w:lang w:val="uk-UA"/>
        </w:rPr>
        <w:instrText>://</w:instrText>
      </w:r>
      <w:r w:rsidR="0074707E" w:rsidRPr="00661AF4">
        <w:rPr>
          <w:rFonts w:ascii="Times New Roman" w:hAnsi="Times New Roman" w:cs="Times New Roman"/>
          <w:sz w:val="28"/>
          <w:szCs w:val="28"/>
        </w:rPr>
        <w:instrText>zakon</w:instrText>
      </w:r>
      <w:r w:rsidR="0074707E" w:rsidRPr="00661AF4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74707E" w:rsidRPr="00661AF4">
        <w:rPr>
          <w:rFonts w:ascii="Times New Roman" w:hAnsi="Times New Roman" w:cs="Times New Roman"/>
          <w:sz w:val="28"/>
          <w:szCs w:val="28"/>
        </w:rPr>
        <w:instrText>rada</w:instrText>
      </w:r>
      <w:r w:rsidR="0074707E" w:rsidRPr="00661AF4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74707E" w:rsidRPr="00661AF4">
        <w:rPr>
          <w:rFonts w:ascii="Times New Roman" w:hAnsi="Times New Roman" w:cs="Times New Roman"/>
          <w:sz w:val="28"/>
          <w:szCs w:val="28"/>
        </w:rPr>
        <w:instrText>gov</w:instrText>
      </w:r>
      <w:r w:rsidR="0074707E" w:rsidRPr="00661AF4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74707E" w:rsidRPr="00661AF4">
        <w:rPr>
          <w:rFonts w:ascii="Times New Roman" w:hAnsi="Times New Roman" w:cs="Times New Roman"/>
          <w:sz w:val="28"/>
          <w:szCs w:val="28"/>
        </w:rPr>
        <w:instrText>ua</w:instrText>
      </w:r>
      <w:r w:rsidR="0074707E" w:rsidRPr="00661AF4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74707E" w:rsidRPr="00661AF4">
        <w:rPr>
          <w:rFonts w:ascii="Times New Roman" w:hAnsi="Times New Roman" w:cs="Times New Roman"/>
          <w:sz w:val="28"/>
          <w:szCs w:val="28"/>
        </w:rPr>
        <w:instrText>laws</w:instrText>
      </w:r>
      <w:r w:rsidR="0074707E" w:rsidRPr="00661AF4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74707E" w:rsidRPr="00661AF4">
        <w:rPr>
          <w:rFonts w:ascii="Times New Roman" w:hAnsi="Times New Roman" w:cs="Times New Roman"/>
          <w:sz w:val="28"/>
          <w:szCs w:val="28"/>
        </w:rPr>
        <w:instrText>show</w:instrText>
      </w:r>
      <w:r w:rsidR="0074707E" w:rsidRPr="00661AF4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74707E" w:rsidRPr="00661AF4">
        <w:rPr>
          <w:rFonts w:ascii="Times New Roman" w:hAnsi="Times New Roman" w:cs="Times New Roman"/>
          <w:sz w:val="28"/>
          <w:szCs w:val="28"/>
        </w:rPr>
        <w:instrText>z</w:instrText>
      </w:r>
      <w:r w:rsidR="0074707E" w:rsidRPr="00661AF4">
        <w:rPr>
          <w:rFonts w:ascii="Times New Roman" w:hAnsi="Times New Roman" w:cs="Times New Roman"/>
          <w:sz w:val="28"/>
          <w:szCs w:val="28"/>
          <w:lang w:val="uk-UA"/>
        </w:rPr>
        <w:instrText>0960-16" \</w:instrText>
      </w:r>
      <w:r w:rsidR="0074707E" w:rsidRPr="00661AF4">
        <w:rPr>
          <w:rFonts w:ascii="Times New Roman" w:hAnsi="Times New Roman" w:cs="Times New Roman"/>
          <w:sz w:val="28"/>
          <w:szCs w:val="28"/>
        </w:rPr>
        <w:instrText>l</w:instrText>
      </w:r>
      <w:r w:rsidR="0074707E" w:rsidRPr="00661AF4">
        <w:rPr>
          <w:rFonts w:ascii="Times New Roman" w:hAnsi="Times New Roman" w:cs="Times New Roman"/>
          <w:sz w:val="28"/>
          <w:szCs w:val="28"/>
          <w:lang w:val="uk-UA"/>
        </w:rPr>
        <w:instrText xml:space="preserve"> "</w:instrText>
      </w:r>
      <w:r w:rsidR="0074707E" w:rsidRPr="00661AF4">
        <w:rPr>
          <w:rFonts w:ascii="Times New Roman" w:hAnsi="Times New Roman" w:cs="Times New Roman"/>
          <w:sz w:val="28"/>
          <w:szCs w:val="28"/>
        </w:rPr>
        <w:instrText>n</w:instrText>
      </w:r>
      <w:r w:rsidR="0074707E" w:rsidRPr="00661AF4">
        <w:rPr>
          <w:rFonts w:ascii="Times New Roman" w:hAnsi="Times New Roman" w:cs="Times New Roman"/>
          <w:sz w:val="28"/>
          <w:szCs w:val="28"/>
          <w:lang w:val="uk-UA"/>
        </w:rPr>
        <w:instrText>4" \</w:instrText>
      </w:r>
      <w:r w:rsidR="0074707E" w:rsidRPr="00661AF4">
        <w:rPr>
          <w:rFonts w:ascii="Times New Roman" w:hAnsi="Times New Roman" w:cs="Times New Roman"/>
          <w:sz w:val="28"/>
          <w:szCs w:val="28"/>
        </w:rPr>
        <w:instrText>t</w:instrText>
      </w:r>
      <w:r w:rsidR="0074707E" w:rsidRPr="00661AF4">
        <w:rPr>
          <w:rFonts w:ascii="Times New Roman" w:hAnsi="Times New Roman" w:cs="Times New Roman"/>
          <w:sz w:val="28"/>
          <w:szCs w:val="28"/>
          <w:lang w:val="uk-UA"/>
        </w:rPr>
        <w:instrText xml:space="preserve"> "_</w:instrText>
      </w:r>
      <w:r w:rsidR="0074707E" w:rsidRPr="00661AF4">
        <w:rPr>
          <w:rFonts w:ascii="Times New Roman" w:hAnsi="Times New Roman" w:cs="Times New Roman"/>
          <w:sz w:val="28"/>
          <w:szCs w:val="28"/>
        </w:rPr>
        <w:instrText>blank</w:instrText>
      </w:r>
      <w:r w:rsidR="0074707E" w:rsidRPr="00661AF4">
        <w:rPr>
          <w:rFonts w:ascii="Times New Roman" w:hAnsi="Times New Roman" w:cs="Times New Roman"/>
          <w:sz w:val="28"/>
          <w:szCs w:val="28"/>
          <w:lang w:val="uk-UA"/>
        </w:rPr>
        <w:instrText xml:space="preserve">" </w:instrText>
      </w:r>
      <w:r w:rsidR="0074707E" w:rsidRPr="00661AF4">
        <w:rPr>
          <w:rFonts w:ascii="Times New Roman" w:hAnsi="Times New Roman" w:cs="Times New Roman"/>
          <w:sz w:val="28"/>
          <w:szCs w:val="28"/>
        </w:rPr>
        <w:fldChar w:fldCharType="separate"/>
      </w:r>
      <w:r w:rsidR="0074707E" w:rsidRPr="00661AF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декларацію</w:t>
      </w:r>
      <w:r w:rsidR="0074707E" w:rsidRPr="00661AF4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="0074707E" w:rsidRPr="00661AF4">
        <w:rPr>
          <w:rFonts w:ascii="Times New Roman" w:hAnsi="Times New Roman" w:cs="Times New Roman"/>
          <w:sz w:val="28"/>
          <w:szCs w:val="28"/>
        </w:rPr>
        <w:t xml:space="preserve"> особи, уповноваженої на виконання функцій держави або місцевого самоврядування (далі </w:t>
      </w:r>
      <w:del w:id="16" w:author="RePack by Diakov" w:date="2020-06-25T10:59:00Z">
        <w:r w:rsidR="0074707E" w:rsidRPr="00661AF4" w:rsidDel="00F41790">
          <w:rPr>
            <w:rFonts w:ascii="Times New Roman" w:hAnsi="Times New Roman" w:cs="Times New Roman"/>
            <w:sz w:val="28"/>
            <w:szCs w:val="28"/>
          </w:rPr>
          <w:delText>-</w:delText>
        </w:r>
      </w:del>
      <w:ins w:id="17" w:author="RePack by Diakov" w:date="2020-06-25T10:59:00Z">
        <w:r w:rsidR="00F41790">
          <w:rPr>
            <w:rFonts w:ascii="Times New Roman" w:hAnsi="Times New Roman" w:cs="Times New Roman"/>
            <w:sz w:val="28"/>
            <w:szCs w:val="28"/>
          </w:rPr>
          <w:t>–</w:t>
        </w:r>
      </w:ins>
      <w:r w:rsidR="0074707E" w:rsidRPr="00661AF4">
        <w:rPr>
          <w:rFonts w:ascii="Times New Roman" w:hAnsi="Times New Roman" w:cs="Times New Roman"/>
          <w:sz w:val="28"/>
          <w:szCs w:val="28"/>
        </w:rPr>
        <w:t xml:space="preserve"> декларація</w:t>
      </w:r>
      <w:ins w:id="18" w:author="RePack by Diakov" w:date="2020-06-25T10:59:00Z">
        <w:r w:rsidR="00F41790">
          <w:rPr>
            <w:rFonts w:ascii="Times New Roman" w:hAnsi="Times New Roman" w:cs="Times New Roman"/>
            <w:sz w:val="28"/>
            <w:szCs w:val="28"/>
            <w:lang w:val="uk-UA"/>
          </w:rPr>
          <w:t>)</w:t>
        </w:r>
      </w:ins>
      <w:bookmarkStart w:id="19" w:name="_GoBack"/>
      <w:bookmarkEnd w:id="19"/>
      <w:del w:id="20" w:author="RePack by Diakov" w:date="2020-06-25T10:59:00Z">
        <w:r w:rsidR="0074707E" w:rsidRPr="00661AF4" w:rsidDel="00F41790">
          <w:rPr>
            <w:rFonts w:ascii="Times New Roman" w:hAnsi="Times New Roman" w:cs="Times New Roman"/>
            <w:sz w:val="28"/>
            <w:szCs w:val="28"/>
          </w:rPr>
          <w:delText>)</w:delText>
        </w:r>
        <w:r w:rsidR="0074707E" w:rsidRPr="00661AF4" w:rsidDel="00F41790">
          <w:rPr>
            <w:color w:val="333333"/>
            <w:sz w:val="28"/>
            <w:szCs w:val="28"/>
            <w:shd w:val="clear" w:color="auto" w:fill="FFFFFF"/>
            <w:rPrChange w:id="21" w:author="RePack by Diakov" w:date="2020-06-24T16:02:00Z">
              <w:rPr>
                <w:color w:val="333333"/>
                <w:shd w:val="clear" w:color="auto" w:fill="FFFFFF"/>
              </w:rPr>
            </w:rPrChange>
          </w:rPr>
          <w:delText xml:space="preserve"> </w:delText>
        </w:r>
      </w:del>
      <w:ins w:id="22" w:author="RePack by Diakov" w:date="2020-06-25T10:59:00Z">
        <w:r w:rsidR="00F41790">
          <w:rPr>
            <w:rFonts w:ascii="Times New Roman" w:hAnsi="Times New Roman" w:cs="Times New Roman"/>
            <w:sz w:val="28"/>
            <w:szCs w:val="28"/>
            <w:lang w:val="uk-UA"/>
          </w:rPr>
          <w:t>,</w:t>
        </w:r>
        <w:r w:rsidR="00F41790" w:rsidRPr="00661AF4">
          <w:rPr>
            <w:color w:val="333333"/>
            <w:sz w:val="28"/>
            <w:szCs w:val="28"/>
            <w:shd w:val="clear" w:color="auto" w:fill="FFFFFF"/>
            <w:rPrChange w:id="23" w:author="RePack by Diakov" w:date="2020-06-24T16:02:00Z">
              <w:rPr>
                <w:color w:val="333333"/>
                <w:shd w:val="clear" w:color="auto" w:fill="FFFFFF"/>
              </w:rPr>
            </w:rPrChange>
          </w:rPr>
          <w:t xml:space="preserve"> </w:t>
        </w:r>
      </w:ins>
      <w:r w:rsidR="0074707E" w:rsidRPr="00661AF4">
        <w:rPr>
          <w:rFonts w:ascii="Times New Roman" w:hAnsi="Times New Roman" w:cs="Times New Roman"/>
          <w:sz w:val="28"/>
          <w:szCs w:val="28"/>
        </w:rPr>
        <w:t xml:space="preserve">за формою, що визначається </w:t>
      </w:r>
      <w:r w:rsidR="00CE176F" w:rsidRPr="00661AF4">
        <w:rPr>
          <w:rFonts w:ascii="Times New Roman" w:hAnsi="Times New Roman" w:cs="Times New Roman"/>
          <w:sz w:val="28"/>
          <w:szCs w:val="28"/>
          <w:lang w:val="uk-UA"/>
        </w:rPr>
        <w:t>НАЗК</w:t>
      </w:r>
      <w:r w:rsidR="002E597C" w:rsidRPr="00661AF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A6077"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 Статтею 45 Закону визначено </w:t>
      </w:r>
      <w:r w:rsidR="00282AEA" w:rsidRPr="00661AF4">
        <w:rPr>
          <w:rFonts w:ascii="Times New Roman" w:hAnsi="Times New Roman" w:cs="Times New Roman"/>
          <w:sz w:val="28"/>
          <w:szCs w:val="28"/>
          <w:lang w:val="uk-UA"/>
        </w:rPr>
        <w:t>чотири види декларацій:</w:t>
      </w:r>
    </w:p>
    <w:p w:rsidR="00282AEA" w:rsidRPr="00661AF4" w:rsidRDefault="00282AE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  <w:pPrChange w:id="24" w:author="RePack by Diakov" w:date="2020-06-24T16:02:00Z">
          <w:pPr>
            <w:pStyle w:val="a4"/>
            <w:numPr>
              <w:numId w:val="2"/>
            </w:numPr>
            <w:ind w:left="1211" w:hanging="360"/>
            <w:jc w:val="both"/>
          </w:pPr>
        </w:pPrChange>
      </w:pPr>
      <w:r w:rsidRPr="00661AF4">
        <w:rPr>
          <w:rFonts w:ascii="Times New Roman" w:hAnsi="Times New Roman" w:cs="Times New Roman"/>
          <w:sz w:val="28"/>
          <w:szCs w:val="28"/>
          <w:lang w:val="uk-UA"/>
        </w:rPr>
        <w:t>щорічна;</w:t>
      </w:r>
    </w:p>
    <w:p w:rsidR="00282AEA" w:rsidRPr="00661AF4" w:rsidRDefault="00282AE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  <w:pPrChange w:id="25" w:author="RePack by Diakov" w:date="2020-06-24T16:02:00Z">
          <w:pPr>
            <w:pStyle w:val="a4"/>
            <w:numPr>
              <w:numId w:val="2"/>
            </w:numPr>
            <w:ind w:left="1211" w:hanging="360"/>
            <w:jc w:val="both"/>
          </w:pPr>
        </w:pPrChange>
      </w:pPr>
      <w:r w:rsidRPr="00661AF4">
        <w:rPr>
          <w:rFonts w:ascii="Times New Roman" w:hAnsi="Times New Roman" w:cs="Times New Roman"/>
          <w:sz w:val="28"/>
          <w:szCs w:val="28"/>
          <w:lang w:val="uk-UA"/>
        </w:rPr>
        <w:t>декларація перед звільненням;</w:t>
      </w:r>
    </w:p>
    <w:p w:rsidR="00282AEA" w:rsidRPr="00661AF4" w:rsidRDefault="00282AE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  <w:pPrChange w:id="26" w:author="RePack by Diakov" w:date="2020-06-24T16:02:00Z">
          <w:pPr>
            <w:pStyle w:val="a4"/>
            <w:numPr>
              <w:numId w:val="2"/>
            </w:numPr>
            <w:ind w:left="1211" w:hanging="360"/>
            <w:jc w:val="both"/>
          </w:pPr>
        </w:pPrChange>
      </w:pPr>
      <w:r w:rsidRPr="00661AF4">
        <w:rPr>
          <w:rFonts w:ascii="Times New Roman" w:hAnsi="Times New Roman" w:cs="Times New Roman"/>
          <w:sz w:val="28"/>
          <w:szCs w:val="28"/>
          <w:lang w:val="uk-UA"/>
        </w:rPr>
        <w:t>декларація після звільнення;</w:t>
      </w:r>
    </w:p>
    <w:p w:rsidR="00282AEA" w:rsidRPr="00661AF4" w:rsidRDefault="00282AE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  <w:pPrChange w:id="27" w:author="RePack by Diakov" w:date="2020-06-24T16:02:00Z">
          <w:pPr>
            <w:pStyle w:val="a4"/>
            <w:numPr>
              <w:numId w:val="2"/>
            </w:numPr>
            <w:ind w:left="1211" w:hanging="360"/>
            <w:jc w:val="both"/>
          </w:pPr>
        </w:pPrChange>
      </w:pPr>
      <w:r w:rsidRPr="00661AF4">
        <w:rPr>
          <w:rFonts w:ascii="Times New Roman" w:hAnsi="Times New Roman" w:cs="Times New Roman"/>
          <w:sz w:val="28"/>
          <w:szCs w:val="28"/>
          <w:lang w:val="uk-UA"/>
        </w:rPr>
        <w:t>декларація кандидата на по</w:t>
      </w:r>
      <w:r w:rsidR="003121C2" w:rsidRPr="00661AF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661AF4">
        <w:rPr>
          <w:rFonts w:ascii="Times New Roman" w:hAnsi="Times New Roman" w:cs="Times New Roman"/>
          <w:sz w:val="28"/>
          <w:szCs w:val="28"/>
          <w:lang w:val="uk-UA"/>
        </w:rPr>
        <w:t>аду.</w:t>
      </w:r>
    </w:p>
    <w:p w:rsidR="0042705D" w:rsidRPr="00661AF4" w:rsidRDefault="000B3C3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  <w:pPrChange w:id="28" w:author="RePack by Diakov" w:date="2020-06-24T16:02:00Z">
          <w:pPr>
            <w:ind w:firstLine="851"/>
            <w:jc w:val="both"/>
          </w:pPr>
        </w:pPrChange>
      </w:pPr>
      <w:r w:rsidRPr="00661AF4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="00CE176F"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 НАЗК від </w:t>
      </w:r>
      <w:r w:rsidRPr="00661AF4">
        <w:rPr>
          <w:rFonts w:ascii="Times New Roman" w:hAnsi="Times New Roman" w:cs="Times New Roman"/>
          <w:sz w:val="28"/>
          <w:szCs w:val="28"/>
          <w:lang w:val="uk-UA"/>
        </w:rPr>
        <w:t>10 червня 2016</w:t>
      </w:r>
      <w:r w:rsidR="00CE176F"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Pr="00661AF4">
        <w:rPr>
          <w:rFonts w:ascii="Times New Roman" w:hAnsi="Times New Roman" w:cs="Times New Roman"/>
          <w:sz w:val="28"/>
          <w:szCs w:val="28"/>
          <w:lang w:val="uk-UA"/>
        </w:rPr>
        <w:t>3 затверджений</w:t>
      </w:r>
      <w:r w:rsidR="006838DC"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1159" w:rsidRPr="00661AF4">
        <w:rPr>
          <w:rFonts w:ascii="Times New Roman" w:hAnsi="Times New Roman" w:cs="Times New Roman"/>
          <w:sz w:val="28"/>
          <w:szCs w:val="28"/>
          <w:lang w:val="uk-UA"/>
        </w:rPr>
        <w:t>Порядок формування, ведення та оприлюднення (надання) інформації Єдиного державного реєстру декларацій осіб, уповноважених на виконання функцій держави або місце</w:t>
      </w:r>
      <w:r w:rsidR="009C7407" w:rsidRPr="00661AF4">
        <w:rPr>
          <w:rFonts w:ascii="Times New Roman" w:hAnsi="Times New Roman" w:cs="Times New Roman"/>
          <w:sz w:val="28"/>
          <w:szCs w:val="28"/>
          <w:lang w:val="uk-UA"/>
        </w:rPr>
        <w:t>вого самоврядування (далі – Порядок).</w:t>
      </w:r>
      <w:r w:rsidR="0042705D"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пункту 5</w:t>
      </w:r>
      <w:r w:rsidR="00605D81"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 Розділу ІІ</w:t>
      </w:r>
      <w:r w:rsidR="0042705D"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 цього </w:t>
      </w:r>
      <w:ins w:id="29" w:author="RePack by Diakov" w:date="2020-06-24T16:05:00Z">
        <w:r w:rsidR="0052226E">
          <w:rPr>
            <w:rFonts w:ascii="Times New Roman" w:hAnsi="Times New Roman" w:cs="Times New Roman"/>
            <w:sz w:val="28"/>
            <w:szCs w:val="28"/>
            <w:lang w:val="uk-UA"/>
          </w:rPr>
          <w:t>П</w:t>
        </w:r>
      </w:ins>
      <w:del w:id="30" w:author="RePack by Diakov" w:date="2020-06-24T16:05:00Z">
        <w:r w:rsidR="0042705D" w:rsidRPr="00661AF4" w:rsidDel="0052226E">
          <w:rPr>
            <w:rFonts w:ascii="Times New Roman" w:hAnsi="Times New Roman" w:cs="Times New Roman"/>
            <w:sz w:val="28"/>
            <w:szCs w:val="28"/>
            <w:lang w:val="uk-UA"/>
          </w:rPr>
          <w:delText>п</w:delText>
        </w:r>
      </w:del>
      <w:r w:rsidR="0042705D"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орядку </w:t>
      </w:r>
      <w:r w:rsidR="004A6077" w:rsidRPr="00661AF4">
        <w:rPr>
          <w:rFonts w:ascii="Times New Roman" w:hAnsi="Times New Roman" w:cs="Times New Roman"/>
          <w:sz w:val="28"/>
          <w:szCs w:val="28"/>
          <w:lang w:val="uk-UA"/>
        </w:rPr>
        <w:t>суб’єкти</w:t>
      </w:r>
      <w:r w:rsidR="0042705D" w:rsidRPr="00661AF4">
        <w:rPr>
          <w:rFonts w:ascii="Times New Roman" w:hAnsi="Times New Roman" w:cs="Times New Roman"/>
          <w:sz w:val="28"/>
          <w:szCs w:val="28"/>
          <w:lang w:val="uk-UA"/>
        </w:rPr>
        <w:t xml:space="preserve"> декларування подають </w:t>
      </w:r>
      <w:r w:rsidR="003121C2" w:rsidRPr="00661AF4">
        <w:rPr>
          <w:rFonts w:ascii="Times New Roman" w:hAnsi="Times New Roman" w:cs="Times New Roman"/>
          <w:sz w:val="28"/>
          <w:szCs w:val="28"/>
          <w:lang w:val="uk-UA"/>
        </w:rPr>
        <w:t>декларації з додержанням таких вимог:</w:t>
      </w:r>
    </w:p>
    <w:p w:rsidR="00E42FAD" w:rsidRPr="00661AF4" w:rsidRDefault="00605D81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ins w:id="31" w:author="RePack by Diakov" w:date="2020-06-24T12:07:00Z"/>
          <w:sz w:val="28"/>
          <w:szCs w:val="28"/>
        </w:rPr>
        <w:pPrChange w:id="32" w:author="RePack by Diakov" w:date="2020-06-24T16:02:00Z">
          <w:pPr>
            <w:pStyle w:val="rvps2"/>
            <w:shd w:val="clear" w:color="auto" w:fill="FFFFFF"/>
            <w:spacing w:before="0" w:beforeAutospacing="0" w:after="150" w:afterAutospacing="0"/>
            <w:ind w:firstLine="450"/>
            <w:jc w:val="both"/>
          </w:pPr>
        </w:pPrChange>
      </w:pPr>
      <w:del w:id="33" w:author="RePack by Diakov" w:date="2020-06-24T12:07:00Z">
        <w:r w:rsidRPr="00661AF4" w:rsidDel="00E42FAD">
          <w:rPr>
            <w:b/>
            <w:sz w:val="28"/>
            <w:szCs w:val="28"/>
            <w:rPrChange w:id="34" w:author="RePack by Diakov" w:date="2020-06-24T16:02:00Z">
              <w:rPr>
                <w:sz w:val="28"/>
                <w:szCs w:val="28"/>
              </w:rPr>
            </w:rPrChange>
          </w:rPr>
          <w:delText>1)</w:delText>
        </w:r>
        <w:r w:rsidRPr="00661AF4" w:rsidDel="00E42FAD">
          <w:rPr>
            <w:sz w:val="28"/>
            <w:szCs w:val="28"/>
          </w:rPr>
          <w:delText xml:space="preserve"> </w:delText>
        </w:r>
      </w:del>
      <w:r w:rsidRPr="00661AF4">
        <w:rPr>
          <w:b/>
          <w:sz w:val="28"/>
          <w:szCs w:val="28"/>
        </w:rPr>
        <w:t>щорічна декларація</w:t>
      </w:r>
      <w:r w:rsidRPr="00661AF4">
        <w:rPr>
          <w:sz w:val="28"/>
          <w:szCs w:val="28"/>
        </w:rPr>
        <w:t xml:space="preserve"> - декларація, яка подається відповідно до </w:t>
      </w:r>
      <w:r w:rsidRPr="00661AF4">
        <w:rPr>
          <w:sz w:val="28"/>
          <w:szCs w:val="28"/>
        </w:rPr>
        <w:fldChar w:fldCharType="begin"/>
      </w:r>
      <w:r w:rsidRPr="00661AF4">
        <w:rPr>
          <w:sz w:val="28"/>
          <w:szCs w:val="28"/>
        </w:rPr>
        <w:instrText xml:space="preserve"> HYPERLINK "https://zakon.rada.gov.ua/laws/show/1700-18" \l "n440" \t "_blank" </w:instrText>
      </w:r>
      <w:r w:rsidRPr="00661AF4">
        <w:rPr>
          <w:sz w:val="28"/>
          <w:szCs w:val="28"/>
        </w:rPr>
        <w:fldChar w:fldCharType="separate"/>
      </w:r>
      <w:r w:rsidRPr="00661AF4">
        <w:rPr>
          <w:rStyle w:val="a3"/>
          <w:color w:val="auto"/>
          <w:sz w:val="28"/>
          <w:szCs w:val="28"/>
          <w:u w:val="none"/>
        </w:rPr>
        <w:t>частини першої</w:t>
      </w:r>
      <w:r w:rsidRPr="00661AF4">
        <w:rPr>
          <w:sz w:val="28"/>
          <w:szCs w:val="28"/>
        </w:rPr>
        <w:fldChar w:fldCharType="end"/>
      </w:r>
      <w:r w:rsidRPr="00661AF4">
        <w:rPr>
          <w:sz w:val="28"/>
          <w:szCs w:val="28"/>
        </w:rPr>
        <w:t xml:space="preserve"> статті 45 Закону </w:t>
      </w:r>
      <w:r w:rsidRPr="00661AF4">
        <w:rPr>
          <w:b/>
          <w:sz w:val="28"/>
          <w:szCs w:val="28"/>
        </w:rPr>
        <w:t>у період з 00 годин 00 хвилин 01 січня до 00 годин 00 хвилин 01 квітня року</w:t>
      </w:r>
      <w:r w:rsidRPr="00661AF4">
        <w:rPr>
          <w:sz w:val="28"/>
          <w:szCs w:val="28"/>
        </w:rPr>
        <w:t>, наступного за звітним роком.</w:t>
      </w:r>
      <w:del w:id="35" w:author="RePack by Diakov" w:date="2020-06-24T12:07:00Z">
        <w:r w:rsidRPr="00661AF4" w:rsidDel="00E42FAD">
          <w:rPr>
            <w:sz w:val="28"/>
            <w:szCs w:val="28"/>
          </w:rPr>
          <w:delText xml:space="preserve"> </w:delText>
        </w:r>
      </w:del>
    </w:p>
    <w:p w:rsidR="00605D81" w:rsidRPr="00661AF4" w:rsidRDefault="00605D81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  <w:pPrChange w:id="36" w:author="RePack by Diakov" w:date="2020-06-24T16:02:00Z">
          <w:pPr>
            <w:pStyle w:val="rvps2"/>
            <w:shd w:val="clear" w:color="auto" w:fill="FFFFFF"/>
            <w:spacing w:before="0" w:beforeAutospacing="0" w:after="150" w:afterAutospacing="0"/>
            <w:jc w:val="both"/>
          </w:pPr>
        </w:pPrChange>
      </w:pPr>
      <w:r w:rsidRPr="00661AF4">
        <w:rPr>
          <w:sz w:val="28"/>
          <w:szCs w:val="28"/>
        </w:rPr>
        <w:t>Така декларація охоплює звітний рік (період з 01 січня до 31 грудня включно), що передує року, в якому подається декларація, та містить інформацію станом на 31 грудня звітного року.</w:t>
      </w:r>
    </w:p>
    <w:p w:rsidR="00605D81" w:rsidRPr="00661AF4" w:rsidRDefault="00605D81">
      <w:pPr>
        <w:pStyle w:val="rvps2"/>
        <w:shd w:val="clear" w:color="auto" w:fill="FFFFFF"/>
        <w:spacing w:before="0" w:beforeAutospacing="0" w:after="0" w:afterAutospacing="0"/>
        <w:ind w:firstLine="993"/>
        <w:jc w:val="both"/>
        <w:rPr>
          <w:sz w:val="28"/>
          <w:szCs w:val="28"/>
        </w:rPr>
        <w:pPrChange w:id="37" w:author="RePack by Diakov" w:date="2020-06-24T16:02:00Z">
          <w:pPr>
            <w:pStyle w:val="rvps2"/>
            <w:shd w:val="clear" w:color="auto" w:fill="FFFFFF"/>
            <w:spacing w:before="0" w:beforeAutospacing="0" w:after="150" w:afterAutospacing="0"/>
            <w:ind w:firstLine="450"/>
            <w:jc w:val="both"/>
          </w:pPr>
        </w:pPrChange>
      </w:pPr>
      <w:bookmarkStart w:id="38" w:name="n191"/>
      <w:bookmarkStart w:id="39" w:name="n192"/>
      <w:bookmarkEnd w:id="38"/>
      <w:bookmarkEnd w:id="39"/>
      <w:r w:rsidRPr="00661AF4">
        <w:rPr>
          <w:b/>
          <w:sz w:val="28"/>
          <w:szCs w:val="28"/>
          <w:rPrChange w:id="40" w:author="RePack by Diakov" w:date="2020-06-24T16:02:00Z">
            <w:rPr>
              <w:sz w:val="28"/>
              <w:szCs w:val="28"/>
            </w:rPr>
          </w:rPrChange>
        </w:rPr>
        <w:t>2)</w:t>
      </w:r>
      <w:r w:rsidRPr="00661AF4">
        <w:rPr>
          <w:sz w:val="28"/>
          <w:szCs w:val="28"/>
        </w:rPr>
        <w:t xml:space="preserve"> </w:t>
      </w:r>
      <w:r w:rsidRPr="00661AF4">
        <w:rPr>
          <w:b/>
          <w:sz w:val="28"/>
          <w:szCs w:val="28"/>
        </w:rPr>
        <w:t>декларація перед звільненням</w:t>
      </w:r>
      <w:r w:rsidRPr="00661AF4">
        <w:rPr>
          <w:sz w:val="28"/>
          <w:szCs w:val="28"/>
        </w:rPr>
        <w:t xml:space="preserve"> - декларація, яка подається відповідно до </w:t>
      </w:r>
      <w:r w:rsidRPr="00661AF4">
        <w:rPr>
          <w:sz w:val="28"/>
          <w:szCs w:val="28"/>
        </w:rPr>
        <w:fldChar w:fldCharType="begin"/>
      </w:r>
      <w:r w:rsidRPr="00661AF4">
        <w:rPr>
          <w:sz w:val="28"/>
          <w:szCs w:val="28"/>
        </w:rPr>
        <w:instrText xml:space="preserve"> HYPERLINK "https://zakon.rada.gov.ua/laws/show/1700-18" \l "n441" \t "_blank" </w:instrText>
      </w:r>
      <w:r w:rsidRPr="00661AF4">
        <w:rPr>
          <w:sz w:val="28"/>
          <w:szCs w:val="28"/>
        </w:rPr>
        <w:fldChar w:fldCharType="separate"/>
      </w:r>
      <w:r w:rsidRPr="00661AF4">
        <w:rPr>
          <w:rStyle w:val="a3"/>
          <w:color w:val="auto"/>
          <w:sz w:val="28"/>
          <w:szCs w:val="28"/>
          <w:u w:val="none"/>
        </w:rPr>
        <w:t>абзацу першого</w:t>
      </w:r>
      <w:r w:rsidRPr="00661AF4">
        <w:rPr>
          <w:sz w:val="28"/>
          <w:szCs w:val="28"/>
        </w:rPr>
        <w:fldChar w:fldCharType="end"/>
      </w:r>
      <w:r w:rsidRPr="00661AF4">
        <w:rPr>
          <w:sz w:val="28"/>
          <w:szCs w:val="28"/>
        </w:rPr>
        <w:t xml:space="preserve"> частини другої статті 45 Закону </w:t>
      </w:r>
      <w:r w:rsidRPr="00661AF4">
        <w:rPr>
          <w:b/>
          <w:sz w:val="28"/>
          <w:szCs w:val="28"/>
          <w:rPrChange w:id="41" w:author="RePack by Diakov" w:date="2020-06-24T16:02:00Z">
            <w:rPr>
              <w:b/>
              <w:sz w:val="28"/>
              <w:szCs w:val="28"/>
              <w:u w:val="single"/>
            </w:rPr>
          </w:rPrChange>
        </w:rPr>
        <w:t xml:space="preserve">не пізніше двадцяти </w:t>
      </w:r>
      <w:r w:rsidRPr="00661AF4">
        <w:rPr>
          <w:b/>
          <w:sz w:val="28"/>
          <w:szCs w:val="28"/>
          <w:u w:val="single"/>
        </w:rPr>
        <w:t>робочих</w:t>
      </w:r>
      <w:r w:rsidRPr="00661AF4">
        <w:rPr>
          <w:b/>
          <w:sz w:val="28"/>
          <w:szCs w:val="28"/>
          <w:rPrChange w:id="42" w:author="RePack by Diakov" w:date="2020-06-24T16:02:00Z">
            <w:rPr>
              <w:b/>
              <w:sz w:val="28"/>
              <w:szCs w:val="28"/>
              <w:u w:val="single"/>
            </w:rPr>
          </w:rPrChange>
        </w:rPr>
        <w:t xml:space="preserve"> днів з дня припинення діяльності</w:t>
      </w:r>
      <w:r w:rsidRPr="00661AF4">
        <w:rPr>
          <w:sz w:val="28"/>
          <w:szCs w:val="28"/>
        </w:rPr>
        <w:t>, пов’язаної з виконанням функцій держави або місцевого самоврядування, або іншої діяльності, зазначеної у </w:t>
      </w:r>
      <w:r w:rsidRPr="00661AF4">
        <w:rPr>
          <w:sz w:val="28"/>
          <w:szCs w:val="28"/>
        </w:rPr>
        <w:fldChar w:fldCharType="begin"/>
      </w:r>
      <w:r w:rsidRPr="00661AF4">
        <w:rPr>
          <w:sz w:val="28"/>
          <w:szCs w:val="28"/>
        </w:rPr>
        <w:instrText xml:space="preserve"> HYPERLINK "https://zakon.rada.gov.ua/laws/show/1700-18" \l "n38" \t "_blank" </w:instrText>
      </w:r>
      <w:r w:rsidRPr="00661AF4">
        <w:rPr>
          <w:sz w:val="28"/>
          <w:szCs w:val="28"/>
        </w:rPr>
        <w:fldChar w:fldCharType="separate"/>
      </w:r>
      <w:r w:rsidRPr="00661AF4">
        <w:rPr>
          <w:rStyle w:val="a3"/>
          <w:color w:val="auto"/>
          <w:sz w:val="28"/>
          <w:szCs w:val="28"/>
          <w:u w:val="none"/>
        </w:rPr>
        <w:t>підпунктах «а»</w:t>
      </w:r>
      <w:r w:rsidRPr="00661AF4">
        <w:rPr>
          <w:sz w:val="28"/>
          <w:szCs w:val="28"/>
        </w:rPr>
        <w:fldChar w:fldCharType="end"/>
      </w:r>
      <w:r w:rsidRPr="00661AF4">
        <w:rPr>
          <w:sz w:val="28"/>
          <w:szCs w:val="28"/>
        </w:rPr>
        <w:t>, </w:t>
      </w:r>
      <w:r w:rsidRPr="00661AF4">
        <w:rPr>
          <w:sz w:val="28"/>
          <w:szCs w:val="28"/>
        </w:rPr>
        <w:fldChar w:fldCharType="begin"/>
      </w:r>
      <w:r w:rsidRPr="00661AF4">
        <w:rPr>
          <w:sz w:val="28"/>
          <w:szCs w:val="28"/>
        </w:rPr>
        <w:instrText xml:space="preserve"> HYPERLINK "https://zakon.rada.gov.ua/laws/show/1700-18" \l "n1061" \t "_blank" </w:instrText>
      </w:r>
      <w:r w:rsidRPr="00661AF4">
        <w:rPr>
          <w:sz w:val="28"/>
          <w:szCs w:val="28"/>
        </w:rPr>
        <w:fldChar w:fldCharType="separate"/>
      </w:r>
      <w:r w:rsidRPr="00661AF4">
        <w:rPr>
          <w:rStyle w:val="a3"/>
          <w:color w:val="auto"/>
          <w:sz w:val="28"/>
          <w:szCs w:val="28"/>
          <w:u w:val="none"/>
        </w:rPr>
        <w:t>«в»</w:t>
      </w:r>
      <w:r w:rsidRPr="00661AF4">
        <w:rPr>
          <w:sz w:val="28"/>
          <w:szCs w:val="28"/>
        </w:rPr>
        <w:fldChar w:fldCharType="end"/>
      </w:r>
      <w:r w:rsidRPr="00661AF4">
        <w:rPr>
          <w:sz w:val="28"/>
          <w:szCs w:val="28"/>
        </w:rPr>
        <w:t> пункту 2 частини першої статті 3 Закону.</w:t>
      </w:r>
    </w:p>
    <w:p w:rsidR="00605D81" w:rsidRPr="00661AF4" w:rsidRDefault="00605D8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  <w:pPrChange w:id="43" w:author="RePack by Diakov" w:date="2020-06-24T16:02:00Z">
          <w:pPr>
            <w:pStyle w:val="rvps2"/>
            <w:shd w:val="clear" w:color="auto" w:fill="FFFFFF"/>
            <w:spacing w:before="0" w:beforeAutospacing="0" w:after="150" w:afterAutospacing="0"/>
            <w:ind w:firstLine="450"/>
            <w:jc w:val="both"/>
          </w:pPr>
        </w:pPrChange>
      </w:pPr>
      <w:bookmarkStart w:id="44" w:name="n193"/>
      <w:bookmarkEnd w:id="44"/>
      <w:r w:rsidRPr="00661AF4">
        <w:rPr>
          <w:sz w:val="28"/>
          <w:szCs w:val="28"/>
        </w:rPr>
        <w:t>Така декларація охоплює період, який не був охоплений деклараціями, раніше поданими суб’єктом декларування, та містить інформацію станом на останній день такого періоду. Останнім днем такого періоду є день припинення діяльності, пов’язаної з виконанням функцій держави або місцевого самоврядування, або іншої діяльності, зазначеної у </w:t>
      </w:r>
      <w:r w:rsidRPr="00661AF4">
        <w:rPr>
          <w:sz w:val="28"/>
          <w:szCs w:val="28"/>
        </w:rPr>
        <w:fldChar w:fldCharType="begin"/>
      </w:r>
      <w:r w:rsidRPr="00661AF4">
        <w:rPr>
          <w:sz w:val="28"/>
          <w:szCs w:val="28"/>
        </w:rPr>
        <w:instrText xml:space="preserve"> HYPERLINK "https://zakon.rada.gov.ua/laws/show/1700-18" \l "n27" \t "_blank" </w:instrText>
      </w:r>
      <w:r w:rsidRPr="00661AF4">
        <w:rPr>
          <w:sz w:val="28"/>
          <w:szCs w:val="28"/>
        </w:rPr>
        <w:fldChar w:fldCharType="separate"/>
      </w:r>
      <w:r w:rsidRPr="00661AF4">
        <w:rPr>
          <w:rStyle w:val="a3"/>
          <w:color w:val="auto"/>
          <w:sz w:val="28"/>
          <w:szCs w:val="28"/>
          <w:u w:val="none"/>
        </w:rPr>
        <w:t>підпунктах «</w:t>
      </w:r>
      <w:r w:rsidRPr="00661AF4">
        <w:rPr>
          <w:sz w:val="28"/>
          <w:szCs w:val="28"/>
        </w:rPr>
        <w:fldChar w:fldCharType="end"/>
      </w:r>
      <w:r w:rsidRPr="00661AF4">
        <w:rPr>
          <w:sz w:val="28"/>
          <w:szCs w:val="28"/>
        </w:rPr>
        <w:fldChar w:fldCharType="begin"/>
      </w:r>
      <w:r w:rsidRPr="00661AF4">
        <w:rPr>
          <w:sz w:val="28"/>
          <w:szCs w:val="28"/>
        </w:rPr>
        <w:instrText xml:space="preserve"> HYPERLINK "https://zakon.rada.gov.ua/laws/show/1700-18" \l "n27" \t "_blank" </w:instrText>
      </w:r>
      <w:r w:rsidRPr="00661AF4">
        <w:rPr>
          <w:sz w:val="28"/>
          <w:szCs w:val="28"/>
        </w:rPr>
        <w:fldChar w:fldCharType="separate"/>
      </w:r>
      <w:r w:rsidRPr="00661AF4">
        <w:rPr>
          <w:rStyle w:val="a3"/>
          <w:color w:val="auto"/>
          <w:sz w:val="28"/>
          <w:szCs w:val="28"/>
          <w:u w:val="none"/>
        </w:rPr>
        <w:t>а»</w:t>
      </w:r>
      <w:r w:rsidRPr="00661AF4">
        <w:rPr>
          <w:sz w:val="28"/>
          <w:szCs w:val="28"/>
        </w:rPr>
        <w:fldChar w:fldCharType="end"/>
      </w:r>
      <w:r w:rsidRPr="00661AF4">
        <w:rPr>
          <w:sz w:val="28"/>
          <w:szCs w:val="28"/>
        </w:rPr>
        <w:t>, </w:t>
      </w:r>
      <w:r w:rsidRPr="00661AF4">
        <w:rPr>
          <w:sz w:val="28"/>
          <w:szCs w:val="28"/>
        </w:rPr>
        <w:fldChar w:fldCharType="begin"/>
      </w:r>
      <w:r w:rsidRPr="00661AF4">
        <w:rPr>
          <w:sz w:val="28"/>
          <w:szCs w:val="28"/>
        </w:rPr>
        <w:instrText xml:space="preserve"> HYPERLINK "https://zakon.rada.gov.ua/laws/show/1700-18" \l "n38" \t "_blank" </w:instrText>
      </w:r>
      <w:r w:rsidRPr="00661AF4">
        <w:rPr>
          <w:sz w:val="28"/>
          <w:szCs w:val="28"/>
        </w:rPr>
        <w:fldChar w:fldCharType="separate"/>
      </w:r>
      <w:r w:rsidRPr="00661AF4">
        <w:rPr>
          <w:rStyle w:val="a3"/>
          <w:color w:val="auto"/>
          <w:sz w:val="28"/>
          <w:szCs w:val="28"/>
          <w:u w:val="none"/>
        </w:rPr>
        <w:t>«в»</w:t>
      </w:r>
      <w:r w:rsidRPr="00661AF4">
        <w:rPr>
          <w:sz w:val="28"/>
          <w:szCs w:val="28"/>
        </w:rPr>
        <w:fldChar w:fldCharType="end"/>
      </w:r>
      <w:r w:rsidRPr="00661AF4">
        <w:rPr>
          <w:sz w:val="28"/>
          <w:szCs w:val="28"/>
        </w:rPr>
        <w:t> пункту 2 частини першої статті 3 Закону. Під раніше поданими деклараціями розуміються декларації, що були подані до Реєстру відповідно до Закону;</w:t>
      </w:r>
    </w:p>
    <w:p w:rsidR="00A057C7" w:rsidRPr="00661AF4" w:rsidRDefault="00605D81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ins w:id="45" w:author="RePack by Diakov" w:date="2020-06-24T12:02:00Z"/>
          <w:sz w:val="28"/>
          <w:szCs w:val="28"/>
        </w:rPr>
        <w:pPrChange w:id="46" w:author="RePack by Diakov" w:date="2020-06-24T16:02:00Z">
          <w:pPr>
            <w:pStyle w:val="rvps2"/>
            <w:shd w:val="clear" w:color="auto" w:fill="FFFFFF"/>
            <w:spacing w:before="0" w:beforeAutospacing="0" w:after="150" w:afterAutospacing="0"/>
            <w:ind w:firstLine="450"/>
            <w:jc w:val="both"/>
          </w:pPr>
        </w:pPrChange>
      </w:pPr>
      <w:bookmarkStart w:id="47" w:name="n194"/>
      <w:bookmarkEnd w:id="47"/>
      <w:r w:rsidRPr="00661AF4">
        <w:rPr>
          <w:b/>
          <w:sz w:val="28"/>
          <w:szCs w:val="28"/>
          <w:rPrChange w:id="48" w:author="RePack by Diakov" w:date="2020-06-24T16:02:00Z">
            <w:rPr>
              <w:sz w:val="28"/>
              <w:szCs w:val="28"/>
            </w:rPr>
          </w:rPrChange>
        </w:rPr>
        <w:lastRenderedPageBreak/>
        <w:t>3)</w:t>
      </w:r>
      <w:r w:rsidRPr="00661AF4">
        <w:rPr>
          <w:sz w:val="28"/>
          <w:szCs w:val="28"/>
        </w:rPr>
        <w:t xml:space="preserve"> </w:t>
      </w:r>
      <w:r w:rsidRPr="00661AF4">
        <w:rPr>
          <w:b/>
          <w:sz w:val="28"/>
          <w:szCs w:val="28"/>
          <w:rPrChange w:id="49" w:author="RePack by Diakov" w:date="2020-06-24T16:02:00Z">
            <w:rPr>
              <w:sz w:val="28"/>
              <w:szCs w:val="28"/>
            </w:rPr>
          </w:rPrChange>
        </w:rPr>
        <w:t>декларація після звільнення</w:t>
      </w:r>
      <w:r w:rsidRPr="00661AF4">
        <w:rPr>
          <w:sz w:val="28"/>
          <w:szCs w:val="28"/>
        </w:rPr>
        <w:t xml:space="preserve"> - декларація, яка подається відповідно до </w:t>
      </w:r>
      <w:r w:rsidRPr="00661AF4">
        <w:rPr>
          <w:sz w:val="28"/>
          <w:szCs w:val="28"/>
        </w:rPr>
        <w:fldChar w:fldCharType="begin"/>
      </w:r>
      <w:r w:rsidRPr="00661AF4">
        <w:rPr>
          <w:sz w:val="28"/>
          <w:szCs w:val="28"/>
        </w:rPr>
        <w:instrText xml:space="preserve"> HYPERLINK "https://zakon.rada.gov.ua/laws/show/1700-18" \l "n442" \t "_blank" </w:instrText>
      </w:r>
      <w:r w:rsidRPr="00661AF4">
        <w:rPr>
          <w:sz w:val="28"/>
          <w:szCs w:val="28"/>
        </w:rPr>
        <w:fldChar w:fldCharType="separate"/>
      </w:r>
      <w:r w:rsidRPr="00661AF4">
        <w:rPr>
          <w:rStyle w:val="a3"/>
          <w:color w:val="auto"/>
          <w:sz w:val="28"/>
          <w:szCs w:val="28"/>
          <w:u w:val="none"/>
        </w:rPr>
        <w:t>абзацу другого</w:t>
      </w:r>
      <w:r w:rsidRPr="00661AF4">
        <w:rPr>
          <w:sz w:val="28"/>
          <w:szCs w:val="28"/>
        </w:rPr>
        <w:fldChar w:fldCharType="end"/>
      </w:r>
      <w:r w:rsidRPr="00661AF4">
        <w:rPr>
          <w:sz w:val="28"/>
          <w:szCs w:val="28"/>
        </w:rPr>
        <w:t> частини другої статті 45 Закону</w:t>
      </w:r>
      <w:ins w:id="50" w:author="RePack by Diakov" w:date="2020-06-25T10:33:00Z">
        <w:r w:rsidR="00AD0C3A">
          <w:rPr>
            <w:sz w:val="28"/>
            <w:szCs w:val="28"/>
            <w:lang w:val="uk-UA"/>
          </w:rPr>
          <w:t xml:space="preserve"> </w:t>
        </w:r>
        <w:r w:rsidR="00AD0C3A" w:rsidRPr="00AD0C3A">
          <w:rPr>
            <w:b/>
            <w:sz w:val="28"/>
            <w:szCs w:val="28"/>
            <w:lang w:val="uk-UA"/>
            <w:rPrChange w:id="51" w:author="RePack by Diakov" w:date="2020-06-25T10:33:00Z">
              <w:rPr>
                <w:sz w:val="28"/>
                <w:szCs w:val="28"/>
                <w:lang w:val="uk-UA"/>
              </w:rPr>
            </w:rPrChange>
          </w:rPr>
          <w:t>у період з 00 години 00 хвилин 01 січня</w:t>
        </w:r>
      </w:ins>
      <w:r w:rsidRPr="00661AF4">
        <w:rPr>
          <w:sz w:val="28"/>
          <w:szCs w:val="28"/>
        </w:rPr>
        <w:t xml:space="preserve"> </w:t>
      </w:r>
      <w:r w:rsidRPr="00661AF4">
        <w:rPr>
          <w:b/>
          <w:sz w:val="28"/>
          <w:szCs w:val="28"/>
          <w:rPrChange w:id="52" w:author="RePack by Diakov" w:date="2020-06-24T16:02:00Z">
            <w:rPr>
              <w:sz w:val="28"/>
              <w:szCs w:val="28"/>
            </w:rPr>
          </w:rPrChange>
        </w:rPr>
        <w:t>до 00 годин 00 хвилин 01 квітня року, наступного за звітним роком</w:t>
      </w:r>
      <w:r w:rsidRPr="00661AF4">
        <w:rPr>
          <w:sz w:val="28"/>
          <w:szCs w:val="28"/>
        </w:rPr>
        <w:t>, у якому було припинено діяльність, пов’язану з виконанням функцій держави або місцевого самоврядування, або іншу діяльність, зазначену у підпунктах «а», «в» пункту 2 частини першої статті 3 Закону.</w:t>
      </w:r>
      <w:del w:id="53" w:author="RePack by Diakov" w:date="2020-06-24T12:02:00Z">
        <w:r w:rsidRPr="00661AF4" w:rsidDel="00A057C7">
          <w:rPr>
            <w:sz w:val="28"/>
            <w:szCs w:val="28"/>
          </w:rPr>
          <w:delText xml:space="preserve"> </w:delText>
        </w:r>
      </w:del>
    </w:p>
    <w:p w:rsidR="00605D81" w:rsidRPr="00661AF4" w:rsidRDefault="00605D8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  <w:pPrChange w:id="54" w:author="RePack by Diakov" w:date="2020-06-24T16:02:00Z">
          <w:pPr>
            <w:pStyle w:val="rvps2"/>
            <w:shd w:val="clear" w:color="auto" w:fill="FFFFFF"/>
            <w:spacing w:before="0" w:beforeAutospacing="0" w:after="150" w:afterAutospacing="0"/>
            <w:ind w:firstLine="450"/>
            <w:jc w:val="both"/>
          </w:pPr>
        </w:pPrChange>
      </w:pPr>
      <w:r w:rsidRPr="00661AF4">
        <w:rPr>
          <w:sz w:val="28"/>
          <w:szCs w:val="28"/>
        </w:rPr>
        <w:t>Така декларація охоплює звітний рік (період з 01 січня до 31 грудня включно), що передує року, в якому подається декларація, та містить інформацію станом на 31 грудня звітного року. Інформація про місце роботи (проходження служби) та займану посаду суб’єкта декларування у такій декларації зазначається відповідно до місця роботи (проходження служби) та займаної посади, перебування (проходження) на яких зумовили обов’язок подання такої декларації;</w:t>
      </w:r>
    </w:p>
    <w:p w:rsidR="00E42FAD" w:rsidRPr="00661AF4" w:rsidRDefault="00605D81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ins w:id="55" w:author="RePack by Diakov" w:date="2020-06-24T12:07:00Z"/>
          <w:sz w:val="28"/>
          <w:szCs w:val="28"/>
        </w:rPr>
        <w:pPrChange w:id="56" w:author="RePack by Diakov" w:date="2020-06-24T16:02:00Z">
          <w:pPr>
            <w:pStyle w:val="rvps2"/>
            <w:shd w:val="clear" w:color="auto" w:fill="FFFFFF"/>
            <w:spacing w:before="0" w:beforeAutospacing="0" w:after="150" w:afterAutospacing="0"/>
            <w:ind w:firstLine="450"/>
            <w:jc w:val="both"/>
          </w:pPr>
        </w:pPrChange>
      </w:pPr>
      <w:bookmarkStart w:id="57" w:name="n195"/>
      <w:bookmarkEnd w:id="57"/>
      <w:r w:rsidRPr="00661AF4">
        <w:rPr>
          <w:b/>
          <w:sz w:val="28"/>
          <w:szCs w:val="28"/>
          <w:rPrChange w:id="58" w:author="RePack by Diakov" w:date="2020-06-24T16:02:00Z">
            <w:rPr>
              <w:sz w:val="28"/>
              <w:szCs w:val="28"/>
            </w:rPr>
          </w:rPrChange>
        </w:rPr>
        <w:t>4)</w:t>
      </w:r>
      <w:r w:rsidRPr="00661AF4">
        <w:rPr>
          <w:sz w:val="28"/>
          <w:szCs w:val="28"/>
        </w:rPr>
        <w:t xml:space="preserve"> </w:t>
      </w:r>
      <w:r w:rsidRPr="00661AF4">
        <w:rPr>
          <w:b/>
          <w:sz w:val="28"/>
          <w:szCs w:val="28"/>
          <w:rPrChange w:id="59" w:author="RePack by Diakov" w:date="2020-06-24T16:02:00Z">
            <w:rPr>
              <w:sz w:val="28"/>
              <w:szCs w:val="28"/>
            </w:rPr>
          </w:rPrChange>
        </w:rPr>
        <w:t xml:space="preserve">декларація кандидата </w:t>
      </w:r>
      <w:proofErr w:type="gramStart"/>
      <w:r w:rsidRPr="00661AF4">
        <w:rPr>
          <w:b/>
          <w:sz w:val="28"/>
          <w:szCs w:val="28"/>
          <w:rPrChange w:id="60" w:author="RePack by Diakov" w:date="2020-06-24T16:02:00Z">
            <w:rPr>
              <w:sz w:val="28"/>
              <w:szCs w:val="28"/>
            </w:rPr>
          </w:rPrChange>
        </w:rPr>
        <w:t>на посаду</w:t>
      </w:r>
      <w:proofErr w:type="gramEnd"/>
      <w:r w:rsidRPr="00661AF4">
        <w:rPr>
          <w:sz w:val="28"/>
          <w:szCs w:val="28"/>
        </w:rPr>
        <w:t xml:space="preserve"> - декларація, яка подається відповідно до абзацу першого частини третьої статті 45 Закону </w:t>
      </w:r>
      <w:r w:rsidRPr="00661AF4">
        <w:rPr>
          <w:b/>
          <w:sz w:val="28"/>
          <w:szCs w:val="28"/>
          <w:rPrChange w:id="61" w:author="RePack by Diakov" w:date="2020-06-24T16:02:00Z">
            <w:rPr>
              <w:sz w:val="28"/>
              <w:szCs w:val="28"/>
            </w:rPr>
          </w:rPrChange>
        </w:rPr>
        <w:t>до призначення або обрання особи на посаду</w:t>
      </w:r>
      <w:r w:rsidRPr="00661AF4">
        <w:rPr>
          <w:sz w:val="28"/>
          <w:szCs w:val="28"/>
        </w:rPr>
        <w:t>.</w:t>
      </w:r>
      <w:del w:id="62" w:author="RePack by Diakov" w:date="2020-06-24T12:07:00Z">
        <w:r w:rsidRPr="00661AF4" w:rsidDel="00E42FAD">
          <w:rPr>
            <w:sz w:val="28"/>
            <w:szCs w:val="28"/>
          </w:rPr>
          <w:delText xml:space="preserve"> </w:delText>
        </w:r>
      </w:del>
    </w:p>
    <w:p w:rsidR="00605D81" w:rsidRPr="00661AF4" w:rsidRDefault="00605D8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  <w:pPrChange w:id="63" w:author="RePack by Diakov" w:date="2020-06-24T16:02:00Z">
          <w:pPr>
            <w:pStyle w:val="rvps2"/>
            <w:shd w:val="clear" w:color="auto" w:fill="FFFFFF"/>
            <w:spacing w:before="0" w:beforeAutospacing="0" w:after="150" w:afterAutospacing="0"/>
            <w:ind w:firstLine="450"/>
            <w:jc w:val="both"/>
          </w:pPr>
        </w:pPrChange>
      </w:pPr>
      <w:r w:rsidRPr="00661AF4">
        <w:rPr>
          <w:sz w:val="28"/>
          <w:szCs w:val="28"/>
        </w:rPr>
        <w:t>Така декларація охоплює звітний рік (період з 01 січня до 31 грудня включно), що передує року, в якому особа подала заяву на зайняття посади, якщо інше не передбачено законодавством, та містить інформацію станом на 31 грудня звітного року.</w:t>
      </w:r>
    </w:p>
    <w:p w:rsidR="009C1329" w:rsidRPr="00661AF4" w:rsidRDefault="00605D8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ins w:id="64" w:author="RePack by Diakov" w:date="2020-06-24T12:12:00Z"/>
          <w:sz w:val="28"/>
          <w:szCs w:val="28"/>
          <w:lang w:val="uk-UA"/>
        </w:rPr>
        <w:pPrChange w:id="65" w:author="RePack by Diakov" w:date="2020-06-24T16:02:00Z">
          <w:pPr>
            <w:pStyle w:val="rvps2"/>
            <w:shd w:val="clear" w:color="auto" w:fill="FFFFFF"/>
            <w:spacing w:before="0" w:beforeAutospacing="0" w:after="150" w:afterAutospacing="0"/>
            <w:ind w:firstLine="450"/>
            <w:jc w:val="both"/>
          </w:pPr>
        </w:pPrChange>
      </w:pPr>
      <w:bookmarkStart w:id="66" w:name="n196"/>
      <w:bookmarkEnd w:id="66"/>
      <w:r w:rsidRPr="00661AF4">
        <w:rPr>
          <w:sz w:val="28"/>
          <w:szCs w:val="28"/>
        </w:rPr>
        <w:t>Особи, зазначені в </w:t>
      </w:r>
      <w:r w:rsidRPr="00661AF4">
        <w:rPr>
          <w:sz w:val="28"/>
          <w:szCs w:val="28"/>
        </w:rPr>
        <w:fldChar w:fldCharType="begin"/>
      </w:r>
      <w:r w:rsidRPr="00661AF4">
        <w:rPr>
          <w:sz w:val="28"/>
          <w:szCs w:val="28"/>
        </w:rPr>
        <w:instrText xml:space="preserve"> HYPERLINK "https://zakon.rada.gov.ua/laws/show/1700-18" \l "n1061" \t "_blank" </w:instrText>
      </w:r>
      <w:r w:rsidRPr="00661AF4">
        <w:rPr>
          <w:sz w:val="28"/>
          <w:szCs w:val="28"/>
        </w:rPr>
        <w:fldChar w:fldCharType="separate"/>
      </w:r>
      <w:r w:rsidRPr="00661AF4">
        <w:rPr>
          <w:rStyle w:val="a3"/>
          <w:color w:val="auto"/>
          <w:sz w:val="28"/>
          <w:szCs w:val="28"/>
          <w:u w:val="none"/>
        </w:rPr>
        <w:t>підпункті «в»</w:t>
      </w:r>
      <w:r w:rsidRPr="00661AF4">
        <w:rPr>
          <w:sz w:val="28"/>
          <w:szCs w:val="28"/>
        </w:rPr>
        <w:fldChar w:fldCharType="end"/>
      </w:r>
      <w:r w:rsidRPr="00661AF4">
        <w:rPr>
          <w:sz w:val="28"/>
          <w:szCs w:val="28"/>
        </w:rPr>
        <w:t> пункту 2 частини першої статті 3 Закону, подають в установленому Законом порядку декларацію за минулий рік у разі входження до складу конкурсної або дисциплінарної комісії, утвореної відповідно до Законів України </w:t>
      </w:r>
      <w:r w:rsidRPr="00661AF4">
        <w:rPr>
          <w:sz w:val="28"/>
          <w:szCs w:val="28"/>
        </w:rPr>
        <w:fldChar w:fldCharType="begin"/>
      </w:r>
      <w:r w:rsidRPr="00661AF4">
        <w:rPr>
          <w:sz w:val="28"/>
          <w:szCs w:val="28"/>
        </w:rPr>
        <w:instrText xml:space="preserve"> HYPERLINK "https://zakon.rada.gov.ua/laws/show/889-19" \t "_blank" </w:instrText>
      </w:r>
      <w:r w:rsidRPr="00661AF4">
        <w:rPr>
          <w:sz w:val="28"/>
          <w:szCs w:val="28"/>
        </w:rPr>
        <w:fldChar w:fldCharType="separate"/>
      </w:r>
      <w:r w:rsidRPr="00661AF4">
        <w:rPr>
          <w:rStyle w:val="a3"/>
          <w:color w:val="auto"/>
          <w:sz w:val="28"/>
          <w:szCs w:val="28"/>
          <w:u w:val="none"/>
        </w:rPr>
        <w:t>«Про державну службу»</w:t>
      </w:r>
      <w:r w:rsidRPr="00661AF4">
        <w:rPr>
          <w:sz w:val="28"/>
          <w:szCs w:val="28"/>
        </w:rPr>
        <w:fldChar w:fldCharType="end"/>
      </w:r>
      <w:r w:rsidRPr="00661AF4">
        <w:rPr>
          <w:sz w:val="28"/>
          <w:szCs w:val="28"/>
        </w:rPr>
        <w:t>, </w:t>
      </w:r>
      <w:r w:rsidRPr="00661AF4">
        <w:rPr>
          <w:sz w:val="28"/>
          <w:szCs w:val="28"/>
        </w:rPr>
        <w:fldChar w:fldCharType="begin"/>
      </w:r>
      <w:r w:rsidRPr="00661AF4">
        <w:rPr>
          <w:sz w:val="28"/>
          <w:szCs w:val="28"/>
        </w:rPr>
        <w:instrText xml:space="preserve"> HYPERLINK "https://zakon.rada.gov.ua/laws/show/2493-14" \t "_blank" </w:instrText>
      </w:r>
      <w:r w:rsidRPr="00661AF4">
        <w:rPr>
          <w:sz w:val="28"/>
          <w:szCs w:val="28"/>
        </w:rPr>
        <w:fldChar w:fldCharType="separate"/>
      </w:r>
      <w:r w:rsidRPr="00661AF4">
        <w:rPr>
          <w:rStyle w:val="a3"/>
          <w:color w:val="auto"/>
          <w:sz w:val="28"/>
          <w:szCs w:val="28"/>
          <w:u w:val="none"/>
        </w:rPr>
        <w:t>«Про службу в органах місцевого самоврядування»</w:t>
      </w:r>
      <w:r w:rsidRPr="00661AF4">
        <w:rPr>
          <w:sz w:val="28"/>
          <w:szCs w:val="28"/>
        </w:rPr>
        <w:fldChar w:fldCharType="end"/>
      </w:r>
      <w:r w:rsidRPr="00661AF4">
        <w:rPr>
          <w:sz w:val="28"/>
          <w:szCs w:val="28"/>
        </w:rPr>
        <w:t>, Закону та інших законів України, Громадської ради доброчесності, утвореної відповідно до </w:t>
      </w:r>
      <w:r w:rsidRPr="00661AF4">
        <w:rPr>
          <w:sz w:val="28"/>
          <w:szCs w:val="28"/>
        </w:rPr>
        <w:fldChar w:fldCharType="begin"/>
      </w:r>
      <w:r w:rsidRPr="00661AF4">
        <w:rPr>
          <w:sz w:val="28"/>
          <w:szCs w:val="28"/>
        </w:rPr>
        <w:instrText xml:space="preserve"> HYPERLINK "https://zakon.rada.gov.ua/laws/show/1402-19" \t "_blank" </w:instrText>
      </w:r>
      <w:r w:rsidRPr="00661AF4">
        <w:rPr>
          <w:sz w:val="28"/>
          <w:szCs w:val="28"/>
        </w:rPr>
        <w:fldChar w:fldCharType="separate"/>
      </w:r>
      <w:r w:rsidRPr="00661AF4">
        <w:rPr>
          <w:rStyle w:val="a3"/>
          <w:color w:val="auto"/>
          <w:sz w:val="28"/>
          <w:szCs w:val="28"/>
          <w:u w:val="none"/>
        </w:rPr>
        <w:t>Закону України</w:t>
      </w:r>
      <w:r w:rsidRPr="00661AF4">
        <w:rPr>
          <w:sz w:val="28"/>
          <w:szCs w:val="28"/>
        </w:rPr>
        <w:fldChar w:fldCharType="end"/>
      </w:r>
      <w:r w:rsidRPr="00661AF4">
        <w:rPr>
          <w:sz w:val="28"/>
          <w:szCs w:val="28"/>
        </w:rPr>
        <w:t> «Про судоустрій і статус суддів»,</w:t>
      </w:r>
      <w:ins w:id="67" w:author="RePack by Diakov" w:date="2020-06-24T16:06:00Z">
        <w:r w:rsidR="006536B9">
          <w:rPr>
            <w:sz w:val="28"/>
            <w:szCs w:val="28"/>
            <w:lang w:val="uk-UA"/>
          </w:rPr>
          <w:t xml:space="preserve"> </w:t>
        </w:r>
      </w:ins>
      <w:r w:rsidRPr="00661AF4">
        <w:rPr>
          <w:sz w:val="28"/>
          <w:szCs w:val="28"/>
        </w:rPr>
        <w:t>- протягом десяти календарних днів після входження (включення, залучення, обрання, призначення) до складу відповідної комісії, Громадської ради доброчесності</w:t>
      </w:r>
      <w:ins w:id="68" w:author="RePack by Diakov" w:date="2020-06-24T11:54:00Z">
        <w:r w:rsidR="00FF08B3" w:rsidRPr="00661AF4">
          <w:rPr>
            <w:sz w:val="28"/>
            <w:szCs w:val="28"/>
            <w:lang w:val="uk-UA"/>
          </w:rPr>
          <w:t>.</w:t>
        </w:r>
      </w:ins>
    </w:p>
    <w:p w:rsidR="009C1329" w:rsidRPr="00661AF4" w:rsidRDefault="009C132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ins w:id="69" w:author="RePack by Diakov" w:date="2020-06-24T12:12:00Z"/>
          <w:sz w:val="28"/>
          <w:szCs w:val="28"/>
          <w:lang w:val="uk-UA"/>
        </w:rPr>
        <w:pPrChange w:id="70" w:author="RePack by Diakov" w:date="2020-06-24T16:02:00Z">
          <w:pPr>
            <w:pStyle w:val="rvps2"/>
            <w:shd w:val="clear" w:color="auto" w:fill="FFFFFF"/>
            <w:spacing w:before="0" w:beforeAutospacing="0" w:after="150" w:afterAutospacing="0"/>
            <w:ind w:firstLine="450"/>
            <w:jc w:val="both"/>
          </w:pPr>
        </w:pPrChange>
      </w:pPr>
    </w:p>
    <w:p w:rsidR="00D94353" w:rsidRPr="00661AF4" w:rsidRDefault="009C1329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ins w:id="71" w:author="RePack by Diakov" w:date="2020-06-24T12:28:00Z"/>
          <w:sz w:val="28"/>
          <w:szCs w:val="28"/>
          <w:lang w:val="uk-UA"/>
        </w:rPr>
        <w:pPrChange w:id="72" w:author="RePack by Diakov" w:date="2020-06-24T16:02:00Z">
          <w:pPr>
            <w:pStyle w:val="rvps2"/>
            <w:shd w:val="clear" w:color="auto" w:fill="FFFFFF"/>
            <w:spacing w:before="0" w:beforeAutospacing="0" w:after="150" w:afterAutospacing="0"/>
            <w:ind w:firstLine="450"/>
            <w:jc w:val="both"/>
          </w:pPr>
        </w:pPrChange>
      </w:pPr>
      <w:ins w:id="73" w:author="RePack by Diakov" w:date="2020-06-24T12:12:00Z">
        <w:r w:rsidRPr="00661AF4">
          <w:rPr>
            <w:sz w:val="28"/>
            <w:szCs w:val="28"/>
            <w:lang w:val="uk-UA"/>
          </w:rPr>
          <w:t xml:space="preserve">Закон покладає </w:t>
        </w:r>
      </w:ins>
      <w:ins w:id="74" w:author="RePack by Diakov" w:date="2020-06-24T12:20:00Z">
        <w:r w:rsidR="00322D00" w:rsidRPr="00661AF4">
          <w:rPr>
            <w:sz w:val="28"/>
            <w:szCs w:val="28"/>
            <w:lang w:val="uk-UA"/>
          </w:rPr>
          <w:t>обов’язок</w:t>
        </w:r>
      </w:ins>
      <w:ins w:id="75" w:author="RePack by Diakov" w:date="2020-06-24T12:27:00Z">
        <w:r w:rsidR="00D94353" w:rsidRPr="00661AF4">
          <w:rPr>
            <w:sz w:val="28"/>
            <w:szCs w:val="28"/>
            <w:lang w:val="uk-UA"/>
          </w:rPr>
          <w:t xml:space="preserve"> на органи місцевого самоврядування перевіряти факт подання декларацій та повідомлення </w:t>
        </w:r>
      </w:ins>
      <w:ins w:id="76" w:author="RePack by Diakov" w:date="2020-06-24T12:28:00Z">
        <w:r w:rsidR="00D94353" w:rsidRPr="00661AF4">
          <w:rPr>
            <w:sz w:val="28"/>
            <w:szCs w:val="28"/>
            <w:lang w:val="uk-UA"/>
          </w:rPr>
          <w:t>НАЗК про випадки неподання чи несвоєчасного її подання.</w:t>
        </w:r>
      </w:ins>
    </w:p>
    <w:p w:rsidR="00BC42A7" w:rsidRPr="00661AF4" w:rsidRDefault="00D94353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ins w:id="77" w:author="RePack by Diakov" w:date="2020-06-24T12:38:00Z"/>
          <w:sz w:val="28"/>
          <w:szCs w:val="28"/>
          <w:lang w:val="uk-UA"/>
        </w:rPr>
        <w:pPrChange w:id="78" w:author="RePack by Diakov" w:date="2020-06-24T16:02:00Z">
          <w:pPr>
            <w:pStyle w:val="rvps2"/>
            <w:shd w:val="clear" w:color="auto" w:fill="FFFFFF"/>
            <w:spacing w:before="0" w:beforeAutospacing="0" w:after="150" w:afterAutospacing="0"/>
            <w:ind w:firstLine="450"/>
            <w:jc w:val="both"/>
          </w:pPr>
        </w:pPrChange>
      </w:pPr>
      <w:ins w:id="79" w:author="RePack by Diakov" w:date="2020-06-24T12:29:00Z">
        <w:r w:rsidRPr="00661AF4">
          <w:rPr>
            <w:sz w:val="28"/>
            <w:szCs w:val="28"/>
            <w:lang w:val="uk-UA"/>
          </w:rPr>
          <w:t xml:space="preserve">Для забезпечення реалізації цієї вимоги Рішенням НАЗК від 6 вересня 2016 року №19 затверджений Порядок </w:t>
        </w:r>
      </w:ins>
      <w:ins w:id="80" w:author="RePack by Diakov" w:date="2020-06-24T12:30:00Z">
        <w:r w:rsidR="00B83D55" w:rsidRPr="00661AF4">
          <w:rPr>
            <w:sz w:val="28"/>
            <w:szCs w:val="28"/>
          </w:rPr>
          <w:fldChar w:fldCharType="begin"/>
        </w:r>
        <w:r w:rsidR="00B83D55" w:rsidRPr="00661AF4">
          <w:rPr>
            <w:sz w:val="28"/>
            <w:szCs w:val="28"/>
            <w:lang w:val="uk-UA"/>
            <w:rPrChange w:id="81" w:author="RePack by Diakov" w:date="2020-06-24T16:02:00Z">
              <w:rPr>
                <w:sz w:val="28"/>
                <w:szCs w:val="28"/>
              </w:rPr>
            </w:rPrChange>
          </w:rPr>
          <w:instrText xml:space="preserve"> </w:instrText>
        </w:r>
        <w:r w:rsidR="00B83D55" w:rsidRPr="00661AF4">
          <w:rPr>
            <w:sz w:val="28"/>
            <w:szCs w:val="28"/>
          </w:rPr>
          <w:instrText>HYPERLINK</w:instrText>
        </w:r>
        <w:r w:rsidR="00B83D55" w:rsidRPr="00661AF4">
          <w:rPr>
            <w:sz w:val="28"/>
            <w:szCs w:val="28"/>
            <w:lang w:val="uk-UA"/>
            <w:rPrChange w:id="82" w:author="RePack by Diakov" w:date="2020-06-24T16:02:00Z">
              <w:rPr>
                <w:sz w:val="28"/>
                <w:szCs w:val="28"/>
              </w:rPr>
            </w:rPrChange>
          </w:rPr>
          <w:instrText xml:space="preserve"> "</w:instrText>
        </w:r>
        <w:r w:rsidR="00B83D55" w:rsidRPr="00661AF4">
          <w:rPr>
            <w:sz w:val="28"/>
            <w:szCs w:val="28"/>
          </w:rPr>
          <w:instrText>https</w:instrText>
        </w:r>
        <w:r w:rsidR="00B83D55" w:rsidRPr="00661AF4">
          <w:rPr>
            <w:sz w:val="28"/>
            <w:szCs w:val="28"/>
            <w:lang w:val="uk-UA"/>
            <w:rPrChange w:id="83" w:author="RePack by Diakov" w:date="2020-06-24T16:02:00Z">
              <w:rPr>
                <w:sz w:val="28"/>
                <w:szCs w:val="28"/>
              </w:rPr>
            </w:rPrChange>
          </w:rPr>
          <w:instrText>://</w:instrText>
        </w:r>
        <w:r w:rsidR="00B83D55" w:rsidRPr="00661AF4">
          <w:rPr>
            <w:sz w:val="28"/>
            <w:szCs w:val="28"/>
          </w:rPr>
          <w:instrText>zakon</w:instrText>
        </w:r>
        <w:r w:rsidR="00B83D55" w:rsidRPr="00661AF4">
          <w:rPr>
            <w:sz w:val="28"/>
            <w:szCs w:val="28"/>
            <w:lang w:val="uk-UA"/>
            <w:rPrChange w:id="84" w:author="RePack by Diakov" w:date="2020-06-24T16:02:00Z">
              <w:rPr>
                <w:sz w:val="28"/>
                <w:szCs w:val="28"/>
              </w:rPr>
            </w:rPrChange>
          </w:rPr>
          <w:instrText>.</w:instrText>
        </w:r>
        <w:r w:rsidR="00B83D55" w:rsidRPr="00661AF4">
          <w:rPr>
            <w:sz w:val="28"/>
            <w:szCs w:val="28"/>
          </w:rPr>
          <w:instrText>rada</w:instrText>
        </w:r>
        <w:r w:rsidR="00B83D55" w:rsidRPr="00661AF4">
          <w:rPr>
            <w:sz w:val="28"/>
            <w:szCs w:val="28"/>
            <w:lang w:val="uk-UA"/>
            <w:rPrChange w:id="85" w:author="RePack by Diakov" w:date="2020-06-24T16:02:00Z">
              <w:rPr>
                <w:sz w:val="28"/>
                <w:szCs w:val="28"/>
              </w:rPr>
            </w:rPrChange>
          </w:rPr>
          <w:instrText>.</w:instrText>
        </w:r>
        <w:r w:rsidR="00B83D55" w:rsidRPr="00661AF4">
          <w:rPr>
            <w:sz w:val="28"/>
            <w:szCs w:val="28"/>
          </w:rPr>
          <w:instrText>gov</w:instrText>
        </w:r>
        <w:r w:rsidR="00B83D55" w:rsidRPr="00661AF4">
          <w:rPr>
            <w:sz w:val="28"/>
            <w:szCs w:val="28"/>
            <w:lang w:val="uk-UA"/>
            <w:rPrChange w:id="86" w:author="RePack by Diakov" w:date="2020-06-24T16:02:00Z">
              <w:rPr>
                <w:sz w:val="28"/>
                <w:szCs w:val="28"/>
              </w:rPr>
            </w:rPrChange>
          </w:rPr>
          <w:instrText>.</w:instrText>
        </w:r>
        <w:r w:rsidR="00B83D55" w:rsidRPr="00661AF4">
          <w:rPr>
            <w:sz w:val="28"/>
            <w:szCs w:val="28"/>
          </w:rPr>
          <w:instrText>ua</w:instrText>
        </w:r>
        <w:r w:rsidR="00B83D55" w:rsidRPr="00661AF4">
          <w:rPr>
            <w:sz w:val="28"/>
            <w:szCs w:val="28"/>
            <w:lang w:val="uk-UA"/>
            <w:rPrChange w:id="87" w:author="RePack by Diakov" w:date="2020-06-24T16:02:00Z">
              <w:rPr>
                <w:sz w:val="28"/>
                <w:szCs w:val="28"/>
              </w:rPr>
            </w:rPrChange>
          </w:rPr>
          <w:instrText>/</w:instrText>
        </w:r>
        <w:r w:rsidR="00B83D55" w:rsidRPr="00661AF4">
          <w:rPr>
            <w:sz w:val="28"/>
            <w:szCs w:val="28"/>
          </w:rPr>
          <w:instrText>laws</w:instrText>
        </w:r>
        <w:r w:rsidR="00B83D55" w:rsidRPr="00661AF4">
          <w:rPr>
            <w:sz w:val="28"/>
            <w:szCs w:val="28"/>
            <w:lang w:val="uk-UA"/>
            <w:rPrChange w:id="88" w:author="RePack by Diakov" w:date="2020-06-24T16:02:00Z">
              <w:rPr>
                <w:sz w:val="28"/>
                <w:szCs w:val="28"/>
              </w:rPr>
            </w:rPrChange>
          </w:rPr>
          <w:instrText>/</w:instrText>
        </w:r>
        <w:r w:rsidR="00B83D55" w:rsidRPr="00661AF4">
          <w:rPr>
            <w:sz w:val="28"/>
            <w:szCs w:val="28"/>
          </w:rPr>
          <w:instrText>show</w:instrText>
        </w:r>
        <w:r w:rsidR="00B83D55" w:rsidRPr="00661AF4">
          <w:rPr>
            <w:sz w:val="28"/>
            <w:szCs w:val="28"/>
            <w:lang w:val="uk-UA"/>
            <w:rPrChange w:id="89" w:author="RePack by Diakov" w:date="2020-06-24T16:02:00Z">
              <w:rPr>
                <w:sz w:val="28"/>
                <w:szCs w:val="28"/>
              </w:rPr>
            </w:rPrChange>
          </w:rPr>
          <w:instrText>/</w:instrText>
        </w:r>
        <w:r w:rsidR="00B83D55" w:rsidRPr="00661AF4">
          <w:rPr>
            <w:sz w:val="28"/>
            <w:szCs w:val="28"/>
          </w:rPr>
          <w:instrText>z</w:instrText>
        </w:r>
        <w:r w:rsidR="00B83D55" w:rsidRPr="00661AF4">
          <w:rPr>
            <w:sz w:val="28"/>
            <w:szCs w:val="28"/>
            <w:lang w:val="uk-UA"/>
            <w:rPrChange w:id="90" w:author="RePack by Diakov" w:date="2020-06-24T16:02:00Z">
              <w:rPr>
                <w:sz w:val="28"/>
                <w:szCs w:val="28"/>
              </w:rPr>
            </w:rPrChange>
          </w:rPr>
          <w:instrText>1479-16" \</w:instrText>
        </w:r>
        <w:r w:rsidR="00B83D55" w:rsidRPr="00661AF4">
          <w:rPr>
            <w:sz w:val="28"/>
            <w:szCs w:val="28"/>
          </w:rPr>
          <w:instrText>l</w:instrText>
        </w:r>
        <w:r w:rsidR="00B83D55" w:rsidRPr="00661AF4">
          <w:rPr>
            <w:sz w:val="28"/>
            <w:szCs w:val="28"/>
            <w:lang w:val="uk-UA"/>
            <w:rPrChange w:id="91" w:author="RePack by Diakov" w:date="2020-06-24T16:02:00Z">
              <w:rPr>
                <w:sz w:val="28"/>
                <w:szCs w:val="28"/>
              </w:rPr>
            </w:rPrChange>
          </w:rPr>
          <w:instrText xml:space="preserve"> "</w:instrText>
        </w:r>
        <w:r w:rsidR="00B83D55" w:rsidRPr="00661AF4">
          <w:rPr>
            <w:sz w:val="28"/>
            <w:szCs w:val="28"/>
          </w:rPr>
          <w:instrText>n</w:instrText>
        </w:r>
        <w:r w:rsidR="00B83D55" w:rsidRPr="00661AF4">
          <w:rPr>
            <w:sz w:val="28"/>
            <w:szCs w:val="28"/>
            <w:lang w:val="uk-UA"/>
            <w:rPrChange w:id="92" w:author="RePack by Diakov" w:date="2020-06-24T16:02:00Z">
              <w:rPr>
                <w:sz w:val="28"/>
                <w:szCs w:val="28"/>
              </w:rPr>
            </w:rPrChange>
          </w:rPr>
          <w:instrText xml:space="preserve">14" </w:instrText>
        </w:r>
        <w:r w:rsidR="00B83D55" w:rsidRPr="00661AF4">
          <w:rPr>
            <w:sz w:val="28"/>
            <w:szCs w:val="28"/>
          </w:rPr>
          <w:fldChar w:fldCharType="separate"/>
        </w:r>
        <w:r w:rsidR="00B83D55" w:rsidRPr="00661AF4">
          <w:rPr>
            <w:rStyle w:val="a3"/>
            <w:color w:val="auto"/>
            <w:sz w:val="28"/>
            <w:szCs w:val="28"/>
            <w:u w:val="none"/>
            <w:lang w:val="uk-UA"/>
            <w:rPrChange w:id="93" w:author="RePack by Diakov" w:date="2020-06-24T16:02:00Z">
              <w:rPr>
                <w:rStyle w:val="a3"/>
                <w:sz w:val="28"/>
                <w:szCs w:val="28"/>
              </w:rPr>
            </w:rPrChange>
          </w:rPr>
          <w:t>перевірки факту подання суб’єктами декларування декларацій відповідно до Закону України "Про запобігання корупції" та повідомлення Національного агентства з питань запобігання корупції про випадки неподання чи несвоєчасного подання таких декларацій</w:t>
        </w:r>
        <w:r w:rsidR="00B83D55" w:rsidRPr="00661AF4">
          <w:rPr>
            <w:sz w:val="28"/>
            <w:szCs w:val="28"/>
            <w:lang w:val="uk-UA"/>
          </w:rPr>
          <w:fldChar w:fldCharType="end"/>
        </w:r>
        <w:r w:rsidR="00B83D55" w:rsidRPr="00661AF4">
          <w:rPr>
            <w:sz w:val="28"/>
            <w:szCs w:val="28"/>
            <w:lang w:val="uk-UA"/>
            <w:rPrChange w:id="94" w:author="RePack by Diakov" w:date="2020-06-24T16:02:00Z">
              <w:rPr>
                <w:sz w:val="28"/>
                <w:szCs w:val="28"/>
              </w:rPr>
            </w:rPrChange>
          </w:rPr>
          <w:t xml:space="preserve"> (далі </w:t>
        </w:r>
      </w:ins>
      <w:ins w:id="95" w:author="RePack by Diakov" w:date="2020-06-24T12:31:00Z">
        <w:r w:rsidR="00B83D55" w:rsidRPr="00661AF4">
          <w:rPr>
            <w:sz w:val="28"/>
            <w:szCs w:val="28"/>
            <w:lang w:val="uk-UA"/>
          </w:rPr>
          <w:t>–</w:t>
        </w:r>
      </w:ins>
      <w:ins w:id="96" w:author="RePack by Diakov" w:date="2020-06-24T12:30:00Z">
        <w:r w:rsidR="00B83D55" w:rsidRPr="00661AF4">
          <w:rPr>
            <w:sz w:val="28"/>
            <w:szCs w:val="28"/>
            <w:lang w:val="uk-UA"/>
            <w:rPrChange w:id="97" w:author="RePack by Diakov" w:date="2020-06-24T16:02:00Z">
              <w:rPr>
                <w:sz w:val="28"/>
                <w:szCs w:val="28"/>
              </w:rPr>
            </w:rPrChange>
          </w:rPr>
          <w:t xml:space="preserve"> Порядок</w:t>
        </w:r>
      </w:ins>
      <w:ins w:id="98" w:author="RePack by Diakov" w:date="2020-06-24T12:31:00Z">
        <w:r w:rsidR="00B83D55" w:rsidRPr="00661AF4">
          <w:rPr>
            <w:sz w:val="28"/>
            <w:szCs w:val="28"/>
            <w:lang w:val="uk-UA"/>
          </w:rPr>
          <w:t xml:space="preserve"> перевірки факту подання декларацій</w:t>
        </w:r>
      </w:ins>
      <w:ins w:id="99" w:author="RePack by Diakov" w:date="2020-06-24T12:30:00Z">
        <w:r w:rsidR="00B83D55" w:rsidRPr="00661AF4">
          <w:rPr>
            <w:sz w:val="28"/>
            <w:szCs w:val="28"/>
            <w:lang w:val="uk-UA"/>
            <w:rPrChange w:id="100" w:author="RePack by Diakov" w:date="2020-06-24T16:02:00Z">
              <w:rPr>
                <w:sz w:val="28"/>
                <w:szCs w:val="28"/>
              </w:rPr>
            </w:rPrChange>
          </w:rPr>
          <w:t>)</w:t>
        </w:r>
      </w:ins>
      <w:ins w:id="101" w:author="RePack by Diakov" w:date="2020-06-24T12:31:00Z">
        <w:r w:rsidR="00B83D55" w:rsidRPr="00661AF4">
          <w:rPr>
            <w:sz w:val="28"/>
            <w:szCs w:val="28"/>
            <w:lang w:val="uk-UA"/>
          </w:rPr>
          <w:t xml:space="preserve">. Відповідно до пункту 3 цього </w:t>
        </w:r>
      </w:ins>
      <w:ins w:id="102" w:author="RePack by Diakov" w:date="2020-06-24T12:32:00Z">
        <w:r w:rsidR="002D34E0" w:rsidRPr="00661AF4">
          <w:rPr>
            <w:sz w:val="28"/>
            <w:szCs w:val="28"/>
            <w:lang w:val="uk-UA"/>
          </w:rPr>
          <w:t xml:space="preserve">Порядку перевірка факту подання декларації та повідомлення НАЗК про випадки неподання чи </w:t>
        </w:r>
      </w:ins>
      <w:ins w:id="103" w:author="RePack by Diakov" w:date="2020-06-24T12:33:00Z">
        <w:r w:rsidR="002D34E0" w:rsidRPr="00661AF4">
          <w:rPr>
            <w:sz w:val="28"/>
            <w:szCs w:val="28"/>
            <w:lang w:val="uk-UA"/>
          </w:rPr>
          <w:t>несвоєчасного</w:t>
        </w:r>
      </w:ins>
      <w:ins w:id="104" w:author="RePack by Diakov" w:date="2020-06-24T12:32:00Z">
        <w:r w:rsidR="002D34E0" w:rsidRPr="00661AF4">
          <w:rPr>
            <w:sz w:val="28"/>
            <w:szCs w:val="28"/>
            <w:lang w:val="uk-UA"/>
          </w:rPr>
          <w:t xml:space="preserve"> по</w:t>
        </w:r>
        <w:r w:rsidR="00C04506">
          <w:rPr>
            <w:sz w:val="28"/>
            <w:szCs w:val="28"/>
            <w:lang w:val="uk-UA"/>
          </w:rPr>
          <w:t>дання декларацій покладається н</w:t>
        </w:r>
        <w:r w:rsidR="002D34E0" w:rsidRPr="00661AF4">
          <w:rPr>
            <w:sz w:val="28"/>
            <w:szCs w:val="28"/>
            <w:lang w:val="uk-UA"/>
          </w:rPr>
          <w:t>а уповноважену особу з питань запобігання та виявлення корупції</w:t>
        </w:r>
      </w:ins>
      <w:ins w:id="105" w:author="RePack by Diakov" w:date="2020-06-24T16:10:00Z">
        <w:r w:rsidR="00D5702A">
          <w:rPr>
            <w:sz w:val="28"/>
            <w:szCs w:val="28"/>
            <w:lang w:val="uk-UA"/>
          </w:rPr>
          <w:t>,</w:t>
        </w:r>
      </w:ins>
      <w:ins w:id="106" w:author="RePack by Diakov" w:date="2020-06-24T16:09:00Z">
        <w:r w:rsidR="00C04506">
          <w:rPr>
            <w:sz w:val="28"/>
            <w:szCs w:val="28"/>
            <w:lang w:val="uk-UA"/>
          </w:rPr>
          <w:t xml:space="preserve"> визначеної керівником відповідного органу</w:t>
        </w:r>
      </w:ins>
      <w:ins w:id="107" w:author="RePack by Diakov" w:date="2020-06-24T12:33:00Z">
        <w:r w:rsidR="002D34E0" w:rsidRPr="00661AF4">
          <w:rPr>
            <w:sz w:val="28"/>
            <w:szCs w:val="28"/>
            <w:lang w:val="uk-UA"/>
          </w:rPr>
          <w:t>.</w:t>
        </w:r>
        <w:r w:rsidR="00C06BB3" w:rsidRPr="00661AF4">
          <w:rPr>
            <w:sz w:val="28"/>
            <w:szCs w:val="28"/>
            <w:lang w:val="uk-UA"/>
          </w:rPr>
          <w:t xml:space="preserve"> Перевірка </w:t>
        </w:r>
      </w:ins>
      <w:ins w:id="108" w:author="RePack by Diakov" w:date="2020-06-24T12:35:00Z">
        <w:r w:rsidR="00C06BB3" w:rsidRPr="00661AF4">
          <w:rPr>
            <w:sz w:val="28"/>
            <w:szCs w:val="28"/>
            <w:lang w:val="uk-UA"/>
          </w:rPr>
          <w:t>своєчасності подання декларацій здійснюється</w:t>
        </w:r>
      </w:ins>
      <w:ins w:id="109" w:author="RePack by Diakov" w:date="2020-06-24T12:36:00Z">
        <w:r w:rsidR="00C06BB3" w:rsidRPr="00661AF4">
          <w:rPr>
            <w:sz w:val="28"/>
            <w:szCs w:val="28"/>
            <w:lang w:val="uk-UA"/>
          </w:rPr>
          <w:t xml:space="preserve"> шляхом пошуку та перегляду і</w:t>
        </w:r>
        <w:r w:rsidR="00BC42A7" w:rsidRPr="00661AF4">
          <w:rPr>
            <w:sz w:val="28"/>
            <w:szCs w:val="28"/>
            <w:lang w:val="uk-UA"/>
          </w:rPr>
          <w:t>нформації в публічній частині Єд</w:t>
        </w:r>
        <w:r w:rsidR="00C06BB3" w:rsidRPr="00661AF4">
          <w:rPr>
            <w:sz w:val="28"/>
            <w:szCs w:val="28"/>
            <w:lang w:val="uk-UA"/>
          </w:rPr>
          <w:t>иного державного реєстру декларацій</w:t>
        </w:r>
      </w:ins>
      <w:ins w:id="110" w:author="RePack by Diakov" w:date="2020-06-24T12:37:00Z">
        <w:r w:rsidR="00BC42A7" w:rsidRPr="00661AF4">
          <w:rPr>
            <w:sz w:val="28"/>
            <w:szCs w:val="28"/>
            <w:shd w:val="clear" w:color="auto" w:fill="FFFFFF"/>
            <w:lang w:val="uk-UA"/>
            <w:rPrChange w:id="111" w:author="RePack by Diakov" w:date="2020-06-24T16:02:00Z">
              <w:rPr>
                <w:color w:val="333333"/>
                <w:shd w:val="clear" w:color="auto" w:fill="FFFFFF"/>
              </w:rPr>
            </w:rPrChange>
          </w:rPr>
          <w:t xml:space="preserve"> осіб, уповноважених на виконання </w:t>
        </w:r>
        <w:r w:rsidR="00BC42A7" w:rsidRPr="00661AF4">
          <w:rPr>
            <w:sz w:val="28"/>
            <w:szCs w:val="28"/>
            <w:shd w:val="clear" w:color="auto" w:fill="FFFFFF"/>
            <w:lang w:val="uk-UA"/>
            <w:rPrChange w:id="112" w:author="RePack by Diakov" w:date="2020-06-24T16:02:00Z">
              <w:rPr>
                <w:color w:val="333333"/>
                <w:shd w:val="clear" w:color="auto" w:fill="FFFFFF"/>
              </w:rPr>
            </w:rPrChange>
          </w:rPr>
          <w:lastRenderedPageBreak/>
          <w:t>функцій держави або місцевого са</w:t>
        </w:r>
        <w:r w:rsidR="00BC42A7" w:rsidRPr="00661AF4">
          <w:rPr>
            <w:sz w:val="28"/>
            <w:szCs w:val="28"/>
            <w:shd w:val="clear" w:color="auto" w:fill="FFFFFF"/>
            <w:lang w:val="uk-UA"/>
          </w:rPr>
          <w:t>моврядування, на офіційному веб</w:t>
        </w:r>
        <w:r w:rsidR="00BC42A7" w:rsidRPr="00661AF4">
          <w:rPr>
            <w:sz w:val="28"/>
            <w:szCs w:val="28"/>
            <w:shd w:val="clear" w:color="auto" w:fill="FFFFFF"/>
            <w:lang w:val="uk-UA"/>
            <w:rPrChange w:id="113" w:author="RePack by Diakov" w:date="2020-06-24T16:02:00Z">
              <w:rPr>
                <w:color w:val="333333"/>
                <w:shd w:val="clear" w:color="auto" w:fill="FFFFFF"/>
              </w:rPr>
            </w:rPrChange>
          </w:rPr>
          <w:t>сайті</w:t>
        </w:r>
      </w:ins>
      <w:ins w:id="114" w:author="RePack by Diakov" w:date="2020-06-24T12:35:00Z">
        <w:r w:rsidR="00C06BB3" w:rsidRPr="00661AF4">
          <w:rPr>
            <w:sz w:val="28"/>
            <w:szCs w:val="28"/>
            <w:lang w:val="uk-UA"/>
          </w:rPr>
          <w:t xml:space="preserve"> </w:t>
        </w:r>
      </w:ins>
      <w:ins w:id="115" w:author="RePack by Diakov" w:date="2020-06-24T12:32:00Z">
        <w:r w:rsidR="002D34E0" w:rsidRPr="00661AF4">
          <w:rPr>
            <w:sz w:val="28"/>
            <w:szCs w:val="28"/>
            <w:lang w:val="uk-UA"/>
          </w:rPr>
          <w:t xml:space="preserve"> </w:t>
        </w:r>
      </w:ins>
      <w:ins w:id="116" w:author="RePack by Diakov" w:date="2020-06-24T12:37:00Z">
        <w:r w:rsidR="00BC42A7" w:rsidRPr="00661AF4">
          <w:rPr>
            <w:sz w:val="28"/>
            <w:szCs w:val="28"/>
            <w:lang w:val="uk-UA"/>
          </w:rPr>
          <w:t>НАЗК.</w:t>
        </w:r>
      </w:ins>
    </w:p>
    <w:p w:rsidR="00BC42A7" w:rsidRPr="00661AF4" w:rsidRDefault="006552B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ins w:id="117" w:author="RePack by Diakov" w:date="2020-06-24T12:53:00Z"/>
          <w:sz w:val="28"/>
          <w:szCs w:val="28"/>
          <w:lang w:val="uk-UA"/>
        </w:rPr>
        <w:pPrChange w:id="118" w:author="RePack by Diakov" w:date="2020-06-24T16:02:00Z">
          <w:pPr>
            <w:pStyle w:val="rvps2"/>
            <w:shd w:val="clear" w:color="auto" w:fill="FFFFFF"/>
            <w:spacing w:before="0" w:beforeAutospacing="0" w:after="150" w:afterAutospacing="0"/>
            <w:ind w:firstLine="450"/>
            <w:jc w:val="both"/>
          </w:pPr>
        </w:pPrChange>
      </w:pPr>
      <w:ins w:id="119" w:author="RePack by Diakov" w:date="2020-06-24T12:46:00Z">
        <w:r w:rsidRPr="00661AF4">
          <w:rPr>
            <w:sz w:val="28"/>
            <w:szCs w:val="28"/>
            <w:lang w:val="uk-UA"/>
          </w:rPr>
          <w:t>За несвоєчасне</w:t>
        </w:r>
      </w:ins>
      <w:ins w:id="120" w:author="RePack by Diakov" w:date="2020-06-24T12:49:00Z">
        <w:r w:rsidR="00DF0709" w:rsidRPr="00661AF4">
          <w:rPr>
            <w:sz w:val="28"/>
            <w:szCs w:val="28"/>
            <w:lang w:val="uk-UA"/>
          </w:rPr>
          <w:t xml:space="preserve"> подання</w:t>
        </w:r>
      </w:ins>
      <w:ins w:id="121" w:author="RePack by Diakov" w:date="2020-06-24T12:46:00Z">
        <w:r w:rsidRPr="00661AF4">
          <w:rPr>
            <w:sz w:val="28"/>
            <w:szCs w:val="28"/>
            <w:lang w:val="uk-UA"/>
          </w:rPr>
          <w:t xml:space="preserve"> </w:t>
        </w:r>
      </w:ins>
      <w:ins w:id="122" w:author="RePack by Diakov" w:date="2020-06-24T12:48:00Z">
        <w:r w:rsidR="00DF0709" w:rsidRPr="00661AF4">
          <w:rPr>
            <w:sz w:val="28"/>
            <w:szCs w:val="28"/>
          </w:rPr>
          <w:t>без поважних причин декларації</w:t>
        </w:r>
      </w:ins>
      <w:ins w:id="123" w:author="RePack by Diakov" w:date="2020-06-24T12:50:00Z">
        <w:r w:rsidR="00DF0709" w:rsidRPr="00661AF4">
          <w:rPr>
            <w:sz w:val="28"/>
            <w:szCs w:val="28"/>
            <w:lang w:val="uk-UA"/>
          </w:rPr>
          <w:t xml:space="preserve"> настає відповідальність</w:t>
        </w:r>
        <w:r w:rsidR="00C22697" w:rsidRPr="00661AF4">
          <w:rPr>
            <w:sz w:val="28"/>
            <w:szCs w:val="28"/>
            <w:lang w:val="uk-UA"/>
          </w:rPr>
          <w:t>,</w:t>
        </w:r>
        <w:r w:rsidR="00371F9C" w:rsidRPr="00661AF4">
          <w:rPr>
            <w:sz w:val="28"/>
            <w:szCs w:val="28"/>
            <w:lang w:val="uk-UA"/>
          </w:rPr>
          <w:t xml:space="preserve"> передбачена частиною</w:t>
        </w:r>
      </w:ins>
      <w:ins w:id="124" w:author="RePack by Diakov" w:date="2020-06-24T12:48:00Z">
        <w:r w:rsidR="00DF0709" w:rsidRPr="00661AF4">
          <w:rPr>
            <w:sz w:val="28"/>
            <w:szCs w:val="28"/>
          </w:rPr>
          <w:t> </w:t>
        </w:r>
      </w:ins>
      <w:ins w:id="125" w:author="RePack by Diakov" w:date="2020-06-24T12:51:00Z">
        <w:r w:rsidR="00C22697" w:rsidRPr="00661AF4">
          <w:rPr>
            <w:sz w:val="28"/>
            <w:szCs w:val="28"/>
            <w:lang w:val="uk-UA"/>
          </w:rPr>
          <w:t>1 статті 172</w:t>
        </w:r>
        <w:r w:rsidR="00C22697" w:rsidRPr="00661AF4">
          <w:rPr>
            <w:sz w:val="28"/>
            <w:szCs w:val="28"/>
            <w:vertAlign w:val="superscript"/>
            <w:lang w:val="uk-UA"/>
          </w:rPr>
          <w:t>6</w:t>
        </w:r>
        <w:r w:rsidR="00C22697" w:rsidRPr="00661AF4">
          <w:rPr>
            <w:sz w:val="28"/>
            <w:szCs w:val="28"/>
            <w:lang w:val="uk-UA"/>
          </w:rPr>
          <w:t xml:space="preserve"> Кодексу України про адміністративні правопорушенн</w:t>
        </w:r>
      </w:ins>
      <w:ins w:id="126" w:author="RePack by Diakov" w:date="2020-06-24T12:52:00Z">
        <w:r w:rsidR="00C22697" w:rsidRPr="00661AF4">
          <w:rPr>
            <w:sz w:val="28"/>
            <w:szCs w:val="28"/>
            <w:lang w:val="uk-UA"/>
          </w:rPr>
          <w:t>я</w:t>
        </w:r>
      </w:ins>
      <w:ins w:id="127" w:author="RePack by Diakov" w:date="2020-06-24T13:47:00Z">
        <w:r w:rsidR="00752838" w:rsidRPr="00661AF4">
          <w:rPr>
            <w:sz w:val="28"/>
            <w:szCs w:val="28"/>
            <w:lang w:val="uk-UA"/>
          </w:rPr>
          <w:t xml:space="preserve"> (далі – КУпАП)</w:t>
        </w:r>
      </w:ins>
      <w:ins w:id="128" w:author="RePack by Diakov" w:date="2020-06-24T14:02:00Z">
        <w:r w:rsidR="00053F27" w:rsidRPr="00661AF4">
          <w:rPr>
            <w:sz w:val="28"/>
            <w:szCs w:val="28"/>
            <w:lang w:val="uk-UA"/>
          </w:rPr>
          <w:t xml:space="preserve"> </w:t>
        </w:r>
      </w:ins>
      <w:ins w:id="129" w:author="RePack by Diakov" w:date="2020-06-24T14:03:00Z">
        <w:r w:rsidR="00053F27" w:rsidRPr="00661AF4">
          <w:rPr>
            <w:sz w:val="28"/>
            <w:szCs w:val="28"/>
            <w:lang w:val="uk-UA"/>
          </w:rPr>
          <w:t>–</w:t>
        </w:r>
      </w:ins>
      <w:ins w:id="130" w:author="RePack by Diakov" w:date="2020-06-24T14:02:00Z">
        <w:r w:rsidR="00053F27" w:rsidRPr="00661AF4">
          <w:rPr>
            <w:sz w:val="28"/>
            <w:szCs w:val="28"/>
            <w:lang w:val="uk-UA"/>
          </w:rPr>
          <w:t xml:space="preserve"> штраф </w:t>
        </w:r>
      </w:ins>
      <w:ins w:id="131" w:author="RePack by Diakov" w:date="2020-06-24T14:03:00Z">
        <w:r w:rsidR="00053F27" w:rsidRPr="00661AF4">
          <w:rPr>
            <w:sz w:val="28"/>
            <w:szCs w:val="28"/>
            <w:lang w:val="uk-UA"/>
          </w:rPr>
          <w:t>у розмірі</w:t>
        </w:r>
      </w:ins>
      <w:ins w:id="132" w:author="RePack by Diakov" w:date="2020-06-24T14:02:00Z">
        <w:r w:rsidR="00053F27" w:rsidRPr="00661AF4">
          <w:rPr>
            <w:sz w:val="28"/>
            <w:szCs w:val="28"/>
            <w:lang w:val="uk-UA"/>
          </w:rPr>
          <w:t xml:space="preserve"> від 50 (850 грн) до 100 (1700 грн.) </w:t>
        </w:r>
        <w:r w:rsidR="00053F27" w:rsidRPr="00661AF4">
          <w:rPr>
            <w:sz w:val="28"/>
            <w:szCs w:val="28"/>
            <w:shd w:val="clear" w:color="auto" w:fill="FFFFFF"/>
            <w:lang w:val="uk-UA"/>
          </w:rPr>
          <w:t>неоподатковуваних мінімумів доходів громадян</w:t>
        </w:r>
      </w:ins>
      <w:ins w:id="133" w:author="RePack by Diakov" w:date="2020-06-24T12:53:00Z">
        <w:r w:rsidR="00D463F1" w:rsidRPr="00661AF4">
          <w:rPr>
            <w:sz w:val="28"/>
            <w:szCs w:val="28"/>
            <w:lang w:val="uk-UA"/>
          </w:rPr>
          <w:t>.</w:t>
        </w:r>
      </w:ins>
    </w:p>
    <w:p w:rsidR="00D463F1" w:rsidRPr="00661AF4" w:rsidRDefault="00D463F1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ins w:id="134" w:author="RePack by Diakov" w:date="2020-06-24T13:02:00Z"/>
          <w:sz w:val="28"/>
          <w:szCs w:val="28"/>
          <w:lang w:val="uk-UA"/>
        </w:rPr>
        <w:pPrChange w:id="135" w:author="RePack by Diakov" w:date="2020-06-24T16:02:00Z">
          <w:pPr>
            <w:pStyle w:val="rvps2"/>
            <w:shd w:val="clear" w:color="auto" w:fill="FFFFFF"/>
            <w:spacing w:before="0" w:beforeAutospacing="0" w:after="150" w:afterAutospacing="0"/>
            <w:ind w:firstLine="450"/>
            <w:jc w:val="both"/>
          </w:pPr>
        </w:pPrChange>
      </w:pPr>
      <w:ins w:id="136" w:author="RePack by Diakov" w:date="2020-06-24T12:53:00Z">
        <w:r w:rsidRPr="00661AF4">
          <w:rPr>
            <w:sz w:val="28"/>
            <w:szCs w:val="28"/>
            <w:lang w:val="uk-UA"/>
          </w:rPr>
          <w:t xml:space="preserve">Зміст поняття «без поважних причин» спробував </w:t>
        </w:r>
      </w:ins>
      <w:ins w:id="137" w:author="RePack by Diakov" w:date="2020-06-24T12:54:00Z">
        <w:r w:rsidRPr="00661AF4">
          <w:rPr>
            <w:sz w:val="28"/>
            <w:szCs w:val="28"/>
            <w:lang w:val="uk-UA"/>
          </w:rPr>
          <w:t>роз’яснити</w:t>
        </w:r>
      </w:ins>
      <w:ins w:id="138" w:author="RePack by Diakov" w:date="2020-06-24T12:53:00Z">
        <w:r w:rsidRPr="00661AF4">
          <w:rPr>
            <w:sz w:val="28"/>
            <w:szCs w:val="28"/>
            <w:lang w:val="uk-UA"/>
          </w:rPr>
          <w:t xml:space="preserve"> В</w:t>
        </w:r>
      </w:ins>
      <w:ins w:id="139" w:author="RePack by Diakov" w:date="2020-06-24T12:56:00Z">
        <w:r w:rsidR="00AE47A8" w:rsidRPr="00661AF4">
          <w:rPr>
            <w:sz w:val="28"/>
            <w:szCs w:val="28"/>
            <w:lang w:val="uk-UA"/>
          </w:rPr>
          <w:t xml:space="preserve">ищий </w:t>
        </w:r>
      </w:ins>
      <w:ins w:id="140" w:author="RePack by Diakov" w:date="2020-06-24T12:55:00Z">
        <w:r w:rsidR="00AE47A8" w:rsidRPr="00661AF4">
          <w:rPr>
            <w:sz w:val="28"/>
            <w:szCs w:val="28"/>
            <w:lang w:val="uk-UA"/>
          </w:rPr>
          <w:t>спеціалізований суд України</w:t>
        </w:r>
      </w:ins>
      <w:ins w:id="141" w:author="RePack by Diakov" w:date="2020-06-24T13:00:00Z">
        <w:r w:rsidR="000F1784" w:rsidRPr="00661AF4">
          <w:rPr>
            <w:sz w:val="28"/>
            <w:szCs w:val="28"/>
            <w:lang w:val="uk-UA"/>
          </w:rPr>
          <w:t>, який у листі від 22 травня 2017 року зазначив, що п</w:t>
        </w:r>
      </w:ins>
      <w:ins w:id="142" w:author="RePack by Diakov" w:date="2020-06-24T12:58:00Z">
        <w:r w:rsidR="0028485F" w:rsidRPr="00661AF4">
          <w:rPr>
            <w:sz w:val="28"/>
            <w:szCs w:val="28"/>
            <w:lang w:val="uk-UA"/>
            <w:rPrChange w:id="143" w:author="RePack by Diakov" w:date="2020-06-24T16:02:00Z">
              <w:rPr>
                <w:sz w:val="28"/>
                <w:szCs w:val="28"/>
              </w:rPr>
            </w:rPrChange>
          </w:rPr>
          <w:t>ід поважними причинами слід розуміти неможливість особи подати вчасно декларацію у зв’язку з хворобою, перебуванням особи на лікуванні, внаслідок стихійного лиха (повені, пожежі, землетрусу), технічних збоїв офіційного веб-сайту Національного агентства з питань запобігання корупції, витребуванням відомостей, необхідних для внесення в декларацію, перебуванням (триманням) під вартою тощо</w:t>
        </w:r>
      </w:ins>
      <w:ins w:id="144" w:author="RePack by Diakov" w:date="2020-06-24T13:02:00Z">
        <w:r w:rsidR="00CB4CE7" w:rsidRPr="00661AF4">
          <w:rPr>
            <w:sz w:val="28"/>
            <w:szCs w:val="28"/>
            <w:lang w:val="uk-UA"/>
          </w:rPr>
          <w:t>.</w:t>
        </w:r>
      </w:ins>
    </w:p>
    <w:p w:rsidR="0042431E" w:rsidRPr="00661AF4" w:rsidRDefault="00943846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ins w:id="145" w:author="RePack by Diakov" w:date="2020-06-24T14:53:00Z"/>
          <w:sz w:val="28"/>
          <w:szCs w:val="28"/>
          <w:lang w:val="uk-UA"/>
        </w:rPr>
        <w:pPrChange w:id="146" w:author="RePack by Diakov" w:date="2020-06-24T16:02:00Z">
          <w:pPr>
            <w:pStyle w:val="rvps2"/>
            <w:shd w:val="clear" w:color="auto" w:fill="FFFFFF"/>
            <w:spacing w:before="0" w:beforeAutospacing="0" w:after="150" w:afterAutospacing="0"/>
            <w:ind w:firstLine="450"/>
            <w:jc w:val="both"/>
          </w:pPr>
        </w:pPrChange>
      </w:pPr>
      <w:ins w:id="147" w:author="RePack by Diakov" w:date="2020-06-24T14:04:00Z">
        <w:r w:rsidRPr="00661AF4">
          <w:rPr>
            <w:sz w:val="28"/>
            <w:szCs w:val="28"/>
            <w:lang w:val="uk-UA"/>
          </w:rPr>
          <w:t>Проаналізувавши судову практику</w:t>
        </w:r>
      </w:ins>
      <w:ins w:id="148" w:author="RePack by Diakov" w:date="2020-06-24T14:05:00Z">
        <w:r w:rsidRPr="00661AF4">
          <w:rPr>
            <w:sz w:val="28"/>
            <w:szCs w:val="28"/>
            <w:lang w:val="uk-UA"/>
          </w:rPr>
          <w:t xml:space="preserve"> встановлено, що не визнаються поважними причинами несвоєчасного подання декларації такі обставини</w:t>
        </w:r>
      </w:ins>
      <w:ins w:id="149" w:author="RePack by Diakov" w:date="2020-06-24T14:06:00Z">
        <w:r w:rsidRPr="00661AF4">
          <w:rPr>
            <w:sz w:val="28"/>
            <w:szCs w:val="28"/>
            <w:lang w:val="uk-UA"/>
          </w:rPr>
          <w:t>, як необізнаність із вимогами</w:t>
        </w:r>
        <w:r w:rsidR="00331BFD" w:rsidRPr="00661AF4">
          <w:rPr>
            <w:sz w:val="28"/>
            <w:szCs w:val="28"/>
            <w:lang w:val="uk-UA"/>
          </w:rPr>
          <w:t xml:space="preserve"> законодавства, перебування у черговій відпустці, </w:t>
        </w:r>
      </w:ins>
      <w:ins w:id="150" w:author="RePack by Diakov" w:date="2020-06-24T14:09:00Z">
        <w:r w:rsidR="006A1434" w:rsidRPr="00661AF4">
          <w:rPr>
            <w:sz w:val="28"/>
            <w:szCs w:val="28"/>
            <w:lang w:val="uk-UA"/>
          </w:rPr>
          <w:t>декретній</w:t>
        </w:r>
      </w:ins>
      <w:ins w:id="151" w:author="RePack by Diakov" w:date="2020-06-24T14:06:00Z">
        <w:r w:rsidR="00331BFD" w:rsidRPr="00661AF4">
          <w:rPr>
            <w:sz w:val="28"/>
            <w:szCs w:val="28"/>
            <w:lang w:val="uk-UA"/>
          </w:rPr>
          <w:t xml:space="preserve"> відпустці по догляду за дитиною</w:t>
        </w:r>
      </w:ins>
      <w:ins w:id="152" w:author="RePack by Diakov" w:date="2020-06-24T14:07:00Z">
        <w:r w:rsidR="00331BFD" w:rsidRPr="00661AF4">
          <w:rPr>
            <w:sz w:val="28"/>
            <w:szCs w:val="28"/>
            <w:lang w:val="uk-UA"/>
          </w:rPr>
          <w:t xml:space="preserve">, перебування у </w:t>
        </w:r>
      </w:ins>
      <w:ins w:id="153" w:author="RePack by Diakov" w:date="2020-06-24T14:09:00Z">
        <w:r w:rsidR="006A1434" w:rsidRPr="00661AF4">
          <w:rPr>
            <w:sz w:val="28"/>
            <w:szCs w:val="28"/>
            <w:lang w:val="uk-UA"/>
          </w:rPr>
          <w:t>від’їзді</w:t>
        </w:r>
      </w:ins>
      <w:ins w:id="154" w:author="RePack by Diakov" w:date="2020-06-24T14:07:00Z">
        <w:r w:rsidR="00331BFD" w:rsidRPr="00661AF4">
          <w:rPr>
            <w:sz w:val="28"/>
            <w:szCs w:val="28"/>
            <w:lang w:val="uk-UA"/>
          </w:rPr>
          <w:t xml:space="preserve">, відсутність </w:t>
        </w:r>
      </w:ins>
      <w:ins w:id="155" w:author="RePack by Diakov" w:date="2020-06-24T14:08:00Z">
        <w:r w:rsidR="00331BFD" w:rsidRPr="00661AF4">
          <w:rPr>
            <w:sz w:val="28"/>
            <w:szCs w:val="28"/>
            <w:lang w:val="uk-UA"/>
          </w:rPr>
          <w:t xml:space="preserve">інтернету, </w:t>
        </w:r>
      </w:ins>
      <w:ins w:id="156" w:author="RePack by Diakov" w:date="2020-06-24T14:07:00Z">
        <w:r w:rsidR="00331BFD" w:rsidRPr="00661AF4">
          <w:rPr>
            <w:sz w:val="28"/>
            <w:szCs w:val="28"/>
            <w:lang w:val="uk-UA"/>
          </w:rPr>
          <w:t>комп’ютеру та грошей для</w:t>
        </w:r>
      </w:ins>
      <w:ins w:id="157" w:author="RePack by Diakov" w:date="2020-06-24T14:08:00Z">
        <w:r w:rsidR="00331BFD" w:rsidRPr="00661AF4">
          <w:rPr>
            <w:sz w:val="28"/>
            <w:szCs w:val="28"/>
            <w:lang w:val="uk-UA"/>
          </w:rPr>
          <w:t xml:space="preserve"> його придбання</w:t>
        </w:r>
      </w:ins>
      <w:ins w:id="158" w:author="RePack by Diakov" w:date="2020-06-24T14:09:00Z">
        <w:r w:rsidR="006A1434" w:rsidRPr="00661AF4">
          <w:rPr>
            <w:sz w:val="28"/>
            <w:szCs w:val="28"/>
            <w:lang w:val="uk-UA"/>
          </w:rPr>
          <w:t>, несправність комп’ютера та невміння працювати з останнім</w:t>
        </w:r>
      </w:ins>
      <w:ins w:id="159" w:author="RePack by Diakov" w:date="2020-06-24T14:10:00Z">
        <w:r w:rsidR="006A1434" w:rsidRPr="00661AF4">
          <w:rPr>
            <w:sz w:val="28"/>
            <w:szCs w:val="28"/>
            <w:lang w:val="uk-UA"/>
          </w:rPr>
          <w:t>, а також факт заповнення декларації вперше та, відповідно</w:t>
        </w:r>
        <w:r w:rsidR="00E9045F" w:rsidRPr="00661AF4">
          <w:rPr>
            <w:sz w:val="28"/>
            <w:szCs w:val="28"/>
            <w:lang w:val="uk-UA"/>
          </w:rPr>
          <w:t>, необізнаність з порядком її відправлення.</w:t>
        </w:r>
      </w:ins>
    </w:p>
    <w:p w:rsidR="00382A62" w:rsidRPr="00661AF4" w:rsidRDefault="0042431E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ins w:id="160" w:author="RePack by Diakov" w:date="2020-06-24T15:09:00Z"/>
          <w:sz w:val="28"/>
          <w:szCs w:val="28"/>
          <w:shd w:val="clear" w:color="auto" w:fill="FFFFFF"/>
          <w:lang w:val="uk-UA"/>
        </w:rPr>
        <w:pPrChange w:id="161" w:author="RePack by Diakov" w:date="2020-06-24T16:02:00Z">
          <w:pPr>
            <w:pStyle w:val="rvps2"/>
            <w:shd w:val="clear" w:color="auto" w:fill="FFFFFF"/>
            <w:spacing w:before="0" w:beforeAutospacing="0" w:after="150" w:afterAutospacing="0"/>
            <w:ind w:firstLine="450"/>
            <w:jc w:val="both"/>
          </w:pPr>
        </w:pPrChange>
      </w:pPr>
      <w:ins w:id="162" w:author="RePack by Diakov" w:date="2020-06-24T14:53:00Z">
        <w:r w:rsidRPr="00661AF4">
          <w:rPr>
            <w:sz w:val="28"/>
            <w:szCs w:val="28"/>
            <w:lang w:val="uk-UA"/>
          </w:rPr>
          <w:t>Відповідальність за частиною 4 статті 172</w:t>
        </w:r>
        <w:r w:rsidRPr="00661AF4">
          <w:rPr>
            <w:sz w:val="28"/>
            <w:szCs w:val="28"/>
            <w:vertAlign w:val="superscript"/>
            <w:lang w:val="uk-UA"/>
          </w:rPr>
          <w:t>6</w:t>
        </w:r>
        <w:r w:rsidRPr="00661AF4">
          <w:rPr>
            <w:sz w:val="28"/>
            <w:szCs w:val="28"/>
            <w:lang w:val="uk-UA"/>
          </w:rPr>
          <w:t xml:space="preserve"> КУпАП настає за подання </w:t>
        </w:r>
      </w:ins>
      <w:ins w:id="163" w:author="RePack by Diakov" w:date="2020-06-24T14:54:00Z">
        <w:r w:rsidRPr="00661AF4">
          <w:rPr>
            <w:sz w:val="28"/>
            <w:szCs w:val="28"/>
            <w:lang w:val="uk-UA"/>
          </w:rPr>
          <w:t>суб’єктом</w:t>
        </w:r>
      </w:ins>
      <w:ins w:id="164" w:author="RePack by Diakov" w:date="2020-06-24T14:53:00Z">
        <w:r w:rsidRPr="00661AF4">
          <w:rPr>
            <w:sz w:val="28"/>
            <w:szCs w:val="28"/>
            <w:lang w:val="uk-UA"/>
          </w:rPr>
          <w:t xml:space="preserve"> декларування завідомо </w:t>
        </w:r>
      </w:ins>
      <w:ins w:id="165" w:author="RePack by Diakov" w:date="2020-06-24T14:54:00Z">
        <w:r w:rsidRPr="00661AF4">
          <w:rPr>
            <w:sz w:val="28"/>
            <w:szCs w:val="28"/>
            <w:lang w:val="uk-UA"/>
          </w:rPr>
          <w:t xml:space="preserve"> недостовірних відомостей у декларації, стосовно майна або іншого об’єкта декларування</w:t>
        </w:r>
      </w:ins>
      <w:ins w:id="166" w:author="RePack by Diakov" w:date="2020-06-24T14:55:00Z">
        <w:r w:rsidRPr="00661AF4">
          <w:rPr>
            <w:sz w:val="28"/>
            <w:szCs w:val="28"/>
            <w:lang w:val="uk-UA"/>
          </w:rPr>
          <w:t xml:space="preserve"> у випадку, якщо такі відомості відрізняються від достовірних </w:t>
        </w:r>
        <w:r w:rsidR="00D06AA3" w:rsidRPr="00661AF4">
          <w:rPr>
            <w:sz w:val="28"/>
            <w:szCs w:val="28"/>
            <w:lang w:val="uk-UA"/>
          </w:rPr>
          <w:t xml:space="preserve">на суму від 100 до </w:t>
        </w:r>
      </w:ins>
      <w:ins w:id="167" w:author="RePack by Diakov" w:date="2020-06-24T14:56:00Z">
        <w:r w:rsidR="00D06AA3" w:rsidRPr="00661AF4">
          <w:rPr>
            <w:sz w:val="28"/>
            <w:szCs w:val="28"/>
            <w:shd w:val="clear" w:color="auto" w:fill="FFFFFF"/>
            <w:lang w:val="uk-UA"/>
            <w:rPrChange w:id="168" w:author="RePack by Diakov" w:date="2020-06-24T16:02:00Z">
              <w:rPr>
                <w:color w:val="333333"/>
                <w:shd w:val="clear" w:color="auto" w:fill="FFFFFF"/>
              </w:rPr>
            </w:rPrChange>
          </w:rPr>
          <w:t>250 прожиткових мінімумів для працездатних осіб</w:t>
        </w:r>
      </w:ins>
      <w:ins w:id="169" w:author="RePack by Diakov" w:date="2020-06-24T15:04:00Z">
        <w:r w:rsidR="00A21B71" w:rsidRPr="00661AF4">
          <w:rPr>
            <w:sz w:val="28"/>
            <w:szCs w:val="28"/>
            <w:shd w:val="clear" w:color="auto" w:fill="FFFFFF"/>
            <w:lang w:val="uk-UA"/>
          </w:rPr>
          <w:t xml:space="preserve"> (у 2020 році прожитковий мінімум для працездатних осіб складає </w:t>
        </w:r>
      </w:ins>
      <w:ins w:id="170" w:author="RePack by Diakov" w:date="2020-06-24T15:09:00Z">
        <w:r w:rsidR="00382A62" w:rsidRPr="00661AF4">
          <w:rPr>
            <w:sz w:val="28"/>
            <w:szCs w:val="28"/>
            <w:shd w:val="clear" w:color="auto" w:fill="FFFFFF"/>
            <w:lang w:val="uk-UA"/>
          </w:rPr>
          <w:t>2102</w:t>
        </w:r>
      </w:ins>
      <w:ins w:id="171" w:author="RePack by Diakov" w:date="2020-06-24T15:04:00Z">
        <w:r w:rsidR="00A21B71" w:rsidRPr="00661AF4">
          <w:rPr>
            <w:sz w:val="28"/>
            <w:szCs w:val="28"/>
            <w:shd w:val="clear" w:color="auto" w:fill="FFFFFF"/>
            <w:lang w:val="uk-UA"/>
          </w:rPr>
          <w:t xml:space="preserve"> грн)</w:t>
        </w:r>
      </w:ins>
      <w:ins w:id="172" w:author="RePack by Diakov" w:date="2020-06-24T14:56:00Z">
        <w:r w:rsidR="00D06AA3" w:rsidRPr="00661AF4">
          <w:rPr>
            <w:sz w:val="28"/>
            <w:szCs w:val="28"/>
            <w:shd w:val="clear" w:color="auto" w:fill="FFFFFF"/>
            <w:lang w:val="uk-UA"/>
            <w:rPrChange w:id="173" w:author="RePack by Diakov" w:date="2020-06-24T16:02:00Z">
              <w:rPr>
                <w:color w:val="333333"/>
                <w:shd w:val="clear" w:color="auto" w:fill="FFFFFF"/>
              </w:rPr>
            </w:rPrChange>
          </w:rPr>
          <w:t>.</w:t>
        </w:r>
      </w:ins>
    </w:p>
    <w:p w:rsidR="00766284" w:rsidRPr="00661AF4" w:rsidRDefault="00A621C6">
      <w:pPr>
        <w:pStyle w:val="rvps2"/>
        <w:spacing w:before="0" w:beforeAutospacing="0" w:after="0" w:afterAutospacing="0"/>
        <w:ind w:firstLine="851"/>
        <w:jc w:val="both"/>
        <w:rPr>
          <w:ins w:id="174" w:author="RePack by Diakov" w:date="2020-06-24T15:20:00Z"/>
          <w:sz w:val="28"/>
          <w:szCs w:val="28"/>
          <w:lang w:val="uk-UA"/>
        </w:rPr>
        <w:pPrChange w:id="175" w:author="RePack by Diakov" w:date="2020-06-24T16:02:00Z">
          <w:pPr>
            <w:pStyle w:val="rvps2"/>
            <w:ind w:firstLine="851"/>
          </w:pPr>
        </w:pPrChange>
      </w:pPr>
      <w:ins w:id="176" w:author="RePack by Diakov" w:date="2020-06-24T15:15:00Z">
        <w:r w:rsidRPr="00661AF4">
          <w:rPr>
            <w:bCs/>
            <w:sz w:val="28"/>
            <w:szCs w:val="28"/>
            <w:lang w:val="uk-UA"/>
          </w:rPr>
          <w:t>З</w:t>
        </w:r>
      </w:ins>
      <w:ins w:id="177" w:author="RePack by Diakov" w:date="2020-06-24T15:13:00Z">
        <w:r w:rsidR="00736006" w:rsidRPr="00661AF4">
          <w:rPr>
            <w:bCs/>
            <w:sz w:val="28"/>
            <w:szCs w:val="28"/>
            <w:lang w:val="uk-UA"/>
          </w:rPr>
          <w:t>а подання суб</w:t>
        </w:r>
      </w:ins>
      <w:ins w:id="178" w:author="RePack by Diakov" w:date="2020-06-24T15:14:00Z">
        <w:r w:rsidR="00736006" w:rsidRPr="00661AF4">
          <w:rPr>
            <w:bCs/>
            <w:sz w:val="28"/>
            <w:szCs w:val="28"/>
            <w:lang w:val="uk-UA"/>
          </w:rPr>
          <w:t xml:space="preserve">’єктом декларування </w:t>
        </w:r>
        <w:r w:rsidR="00736006" w:rsidRPr="00661AF4">
          <w:rPr>
            <w:sz w:val="28"/>
            <w:szCs w:val="28"/>
            <w:lang w:val="uk-UA"/>
          </w:rPr>
          <w:t>завідомо недостовірних відомостей</w:t>
        </w:r>
      </w:ins>
      <w:ins w:id="179" w:author="RePack by Diakov" w:date="2020-06-24T15:16:00Z">
        <w:r w:rsidRPr="00661AF4">
          <w:rPr>
            <w:sz w:val="28"/>
            <w:szCs w:val="28"/>
            <w:lang w:val="uk-UA"/>
          </w:rPr>
          <w:t>, стосовно майна</w:t>
        </w:r>
        <w:r w:rsidRPr="00661AF4">
          <w:rPr>
            <w:rFonts w:eastAsiaTheme="minorHAnsi"/>
            <w:sz w:val="28"/>
            <w:szCs w:val="28"/>
            <w:lang w:val="uk-UA" w:eastAsia="en-US"/>
          </w:rPr>
          <w:t xml:space="preserve"> </w:t>
        </w:r>
        <w:r w:rsidRPr="00661AF4">
          <w:rPr>
            <w:sz w:val="28"/>
            <w:szCs w:val="28"/>
            <w:lang w:val="uk-UA"/>
          </w:rPr>
          <w:t xml:space="preserve">або іншого об’єкта декларування, що має вартість, у випадку, якщо такі відомості відрізняються від достовірних на суму понад 250 прожиткових мінімумів для працездатних осіб </w:t>
        </w:r>
      </w:ins>
      <w:ins w:id="180" w:author="RePack by Diakov" w:date="2020-06-24T15:14:00Z">
        <w:r w:rsidR="00736006" w:rsidRPr="00661AF4">
          <w:rPr>
            <w:sz w:val="28"/>
            <w:szCs w:val="28"/>
            <w:lang w:val="uk-UA"/>
          </w:rPr>
          <w:t xml:space="preserve"> або умисне неподання суб’єктом декларування декларації</w:t>
        </w:r>
      </w:ins>
      <w:ins w:id="181" w:author="RePack by Diakov" w:date="2020-06-24T15:15:00Z">
        <w:r w:rsidR="00736006" w:rsidRPr="00661AF4">
          <w:rPr>
            <w:sz w:val="28"/>
            <w:szCs w:val="28"/>
            <w:lang w:val="uk-UA"/>
          </w:rPr>
          <w:t xml:space="preserve"> </w:t>
        </w:r>
      </w:ins>
      <w:ins w:id="182" w:author="RePack by Diakov" w:date="2020-06-24T15:19:00Z">
        <w:r w:rsidR="00F07215" w:rsidRPr="00661AF4">
          <w:rPr>
            <w:sz w:val="28"/>
            <w:szCs w:val="28"/>
            <w:lang w:val="uk-UA"/>
          </w:rPr>
          <w:t>настає кримінальна відповідальність, передбачена статтею 366</w:t>
        </w:r>
      </w:ins>
      <w:ins w:id="183" w:author="RePack by Diakov" w:date="2020-06-24T15:20:00Z">
        <w:r w:rsidR="00766284" w:rsidRPr="00661AF4">
          <w:rPr>
            <w:sz w:val="28"/>
            <w:szCs w:val="28"/>
            <w:lang w:val="uk-UA"/>
          </w:rPr>
          <w:t>-1 КК України</w:t>
        </w:r>
        <w:bookmarkStart w:id="184" w:name="n3156"/>
        <w:bookmarkStart w:id="185" w:name="n3157"/>
        <w:bookmarkEnd w:id="184"/>
        <w:bookmarkEnd w:id="185"/>
        <w:r w:rsidR="00766284" w:rsidRPr="00661AF4">
          <w:rPr>
            <w:sz w:val="28"/>
            <w:szCs w:val="28"/>
            <w:lang w:val="uk-UA"/>
          </w:rPr>
          <w:t>:</w:t>
        </w:r>
      </w:ins>
    </w:p>
    <w:p w:rsidR="00766284" w:rsidRPr="00661AF4" w:rsidRDefault="00766284">
      <w:pPr>
        <w:pStyle w:val="rvps2"/>
        <w:spacing w:before="0" w:beforeAutospacing="0" w:after="0" w:afterAutospacing="0"/>
        <w:ind w:firstLine="851"/>
        <w:jc w:val="both"/>
        <w:rPr>
          <w:ins w:id="186" w:author="RePack by Diakov" w:date="2020-06-24T15:21:00Z"/>
          <w:sz w:val="28"/>
          <w:szCs w:val="28"/>
          <w:lang w:val="uk-UA"/>
        </w:rPr>
        <w:pPrChange w:id="187" w:author="RePack by Diakov" w:date="2020-06-24T16:02:00Z">
          <w:pPr>
            <w:pStyle w:val="rvps2"/>
          </w:pPr>
        </w:pPrChange>
      </w:pPr>
      <w:ins w:id="188" w:author="RePack by Diakov" w:date="2020-06-24T15:09:00Z">
        <w:r w:rsidRPr="00661AF4">
          <w:rPr>
            <w:sz w:val="28"/>
            <w:szCs w:val="28"/>
            <w:lang w:val="uk-UA"/>
          </w:rPr>
          <w:t>штраф</w:t>
        </w:r>
        <w:r w:rsidR="00382A62" w:rsidRPr="00661AF4">
          <w:rPr>
            <w:sz w:val="28"/>
            <w:szCs w:val="28"/>
            <w:lang w:val="uk-UA"/>
            <w:rPrChange w:id="189" w:author="RePack by Diakov" w:date="2020-06-24T16:02:00Z">
              <w:rPr>
                <w:sz w:val="28"/>
                <w:szCs w:val="28"/>
              </w:rPr>
            </w:rPrChange>
          </w:rPr>
          <w:t xml:space="preserve"> від двох тисяч п’ятисот</w:t>
        </w:r>
      </w:ins>
      <w:ins w:id="190" w:author="RePack by Diakov" w:date="2020-06-24T15:23:00Z">
        <w:r w:rsidR="001F743F" w:rsidRPr="00661AF4">
          <w:rPr>
            <w:sz w:val="28"/>
            <w:szCs w:val="28"/>
            <w:lang w:val="uk-UA"/>
          </w:rPr>
          <w:t xml:space="preserve"> (42</w:t>
        </w:r>
      </w:ins>
      <w:ins w:id="191" w:author="RePack by Diakov" w:date="2020-06-24T15:25:00Z">
        <w:r w:rsidR="004F50C8" w:rsidRPr="00661AF4">
          <w:rPr>
            <w:sz w:val="28"/>
            <w:szCs w:val="28"/>
            <w:lang w:val="uk-UA"/>
          </w:rPr>
          <w:t xml:space="preserve"> </w:t>
        </w:r>
      </w:ins>
      <w:ins w:id="192" w:author="RePack by Diakov" w:date="2020-06-24T15:23:00Z">
        <w:r w:rsidR="001F743F" w:rsidRPr="00661AF4">
          <w:rPr>
            <w:sz w:val="28"/>
            <w:szCs w:val="28"/>
            <w:lang w:val="uk-UA"/>
          </w:rPr>
          <w:t>500 грн)</w:t>
        </w:r>
      </w:ins>
      <w:ins w:id="193" w:author="RePack by Diakov" w:date="2020-06-24T15:09:00Z">
        <w:r w:rsidR="00382A62" w:rsidRPr="00661AF4">
          <w:rPr>
            <w:sz w:val="28"/>
            <w:szCs w:val="28"/>
            <w:lang w:val="uk-UA"/>
            <w:rPrChange w:id="194" w:author="RePack by Diakov" w:date="2020-06-24T16:02:00Z">
              <w:rPr>
                <w:sz w:val="28"/>
                <w:szCs w:val="28"/>
              </w:rPr>
            </w:rPrChange>
          </w:rPr>
          <w:t xml:space="preserve"> до трьох тисяч </w:t>
        </w:r>
      </w:ins>
      <w:ins w:id="195" w:author="RePack by Diakov" w:date="2020-06-24T15:24:00Z">
        <w:r w:rsidR="004F50C8" w:rsidRPr="00661AF4">
          <w:rPr>
            <w:sz w:val="28"/>
            <w:szCs w:val="28"/>
            <w:lang w:val="uk-UA"/>
          </w:rPr>
          <w:t xml:space="preserve">(51000 грн) </w:t>
        </w:r>
      </w:ins>
      <w:ins w:id="196" w:author="RePack by Diakov" w:date="2020-06-24T15:09:00Z">
        <w:r w:rsidR="00382A62" w:rsidRPr="00661AF4">
          <w:rPr>
            <w:sz w:val="28"/>
            <w:szCs w:val="28"/>
            <w:lang w:val="uk-UA"/>
            <w:rPrChange w:id="197" w:author="RePack by Diakov" w:date="2020-06-24T16:02:00Z">
              <w:rPr>
                <w:sz w:val="28"/>
                <w:szCs w:val="28"/>
              </w:rPr>
            </w:rPrChange>
          </w:rPr>
          <w:t>неоподатковуваних мінімумів доходів громадян</w:t>
        </w:r>
      </w:ins>
    </w:p>
    <w:p w:rsidR="00766284" w:rsidRPr="00661AF4" w:rsidRDefault="00766284">
      <w:pPr>
        <w:pStyle w:val="rvps2"/>
        <w:spacing w:before="0" w:beforeAutospacing="0" w:after="0" w:afterAutospacing="0"/>
        <w:jc w:val="center"/>
        <w:rPr>
          <w:ins w:id="198" w:author="RePack by Diakov" w:date="2020-06-24T15:21:00Z"/>
          <w:sz w:val="28"/>
          <w:szCs w:val="28"/>
          <w:lang w:val="uk-UA"/>
        </w:rPr>
        <w:pPrChange w:id="199" w:author="RePack by Diakov" w:date="2020-06-24T16:02:00Z">
          <w:pPr>
            <w:pStyle w:val="rvps2"/>
          </w:pPr>
        </w:pPrChange>
      </w:pPr>
      <w:ins w:id="200" w:author="RePack by Diakov" w:date="2020-06-24T15:21:00Z">
        <w:r w:rsidRPr="00661AF4">
          <w:rPr>
            <w:sz w:val="28"/>
            <w:szCs w:val="28"/>
            <w:lang w:val="uk-UA"/>
          </w:rPr>
          <w:t>або</w:t>
        </w:r>
      </w:ins>
    </w:p>
    <w:p w:rsidR="00766284" w:rsidRPr="00661AF4" w:rsidRDefault="00766284">
      <w:pPr>
        <w:pStyle w:val="rvps2"/>
        <w:spacing w:before="0" w:beforeAutospacing="0" w:after="0" w:afterAutospacing="0"/>
        <w:ind w:left="851"/>
        <w:jc w:val="both"/>
        <w:rPr>
          <w:ins w:id="201" w:author="RePack by Diakov" w:date="2020-06-24T15:09:00Z"/>
          <w:sz w:val="28"/>
          <w:szCs w:val="28"/>
          <w:lang w:val="uk-UA"/>
        </w:rPr>
        <w:pPrChange w:id="202" w:author="RePack by Diakov" w:date="2020-06-24T16:02:00Z">
          <w:pPr>
            <w:pStyle w:val="rvps2"/>
          </w:pPr>
        </w:pPrChange>
      </w:pPr>
      <w:ins w:id="203" w:author="RePack by Diakov" w:date="2020-06-24T15:09:00Z">
        <w:r w:rsidRPr="00661AF4">
          <w:rPr>
            <w:sz w:val="28"/>
            <w:szCs w:val="28"/>
            <w:lang w:val="uk-UA"/>
          </w:rPr>
          <w:t>громадські</w:t>
        </w:r>
        <w:r w:rsidR="00382A62" w:rsidRPr="00661AF4">
          <w:rPr>
            <w:sz w:val="28"/>
            <w:szCs w:val="28"/>
            <w:lang w:val="uk-UA"/>
            <w:rPrChange w:id="204" w:author="RePack by Diakov" w:date="2020-06-24T16:02:00Z">
              <w:rPr>
                <w:sz w:val="28"/>
                <w:szCs w:val="28"/>
              </w:rPr>
            </w:rPrChange>
          </w:rPr>
          <w:t xml:space="preserve"> роботи на строк від ста п’я</w:t>
        </w:r>
        <w:r w:rsidRPr="00661AF4">
          <w:rPr>
            <w:sz w:val="28"/>
            <w:szCs w:val="28"/>
            <w:lang w:val="uk-UA"/>
          </w:rPr>
          <w:t>тдесяти до двохсот сорока годин</w:t>
        </w:r>
      </w:ins>
    </w:p>
    <w:p w:rsidR="00766284" w:rsidRPr="00661AF4" w:rsidRDefault="00382A62">
      <w:pPr>
        <w:pStyle w:val="rvps2"/>
        <w:spacing w:before="0" w:beforeAutospacing="0" w:after="0" w:afterAutospacing="0"/>
        <w:jc w:val="center"/>
        <w:rPr>
          <w:ins w:id="205" w:author="RePack by Diakov" w:date="2020-06-24T15:21:00Z"/>
          <w:sz w:val="28"/>
          <w:szCs w:val="28"/>
          <w:lang w:val="uk-UA"/>
        </w:rPr>
        <w:pPrChange w:id="206" w:author="RePack by Diakov" w:date="2020-06-24T16:02:00Z">
          <w:pPr>
            <w:pStyle w:val="rvps2"/>
          </w:pPr>
        </w:pPrChange>
      </w:pPr>
      <w:ins w:id="207" w:author="RePack by Diakov" w:date="2020-06-24T15:09:00Z">
        <w:r w:rsidRPr="00661AF4">
          <w:rPr>
            <w:sz w:val="28"/>
            <w:szCs w:val="28"/>
            <w:lang w:val="uk-UA"/>
            <w:rPrChange w:id="208" w:author="RePack by Diakov" w:date="2020-06-24T16:02:00Z">
              <w:rPr>
                <w:sz w:val="28"/>
                <w:szCs w:val="28"/>
              </w:rPr>
            </w:rPrChange>
          </w:rPr>
          <w:t>або</w:t>
        </w:r>
      </w:ins>
    </w:p>
    <w:p w:rsidR="001F743F" w:rsidRPr="00661AF4" w:rsidRDefault="008840A2">
      <w:pPr>
        <w:pStyle w:val="rvps2"/>
        <w:spacing w:before="0" w:beforeAutospacing="0" w:after="0" w:afterAutospacing="0"/>
        <w:ind w:firstLine="851"/>
        <w:jc w:val="both"/>
        <w:rPr>
          <w:ins w:id="209" w:author="RePack by Diakov" w:date="2020-06-24T15:22:00Z"/>
          <w:sz w:val="28"/>
          <w:szCs w:val="28"/>
          <w:lang w:val="uk-UA"/>
        </w:rPr>
        <w:pPrChange w:id="210" w:author="RePack by Diakov" w:date="2020-06-24T16:02:00Z">
          <w:pPr>
            <w:pStyle w:val="rvps2"/>
          </w:pPr>
        </w:pPrChange>
      </w:pPr>
      <w:ins w:id="211" w:author="RePack by Diakov" w:date="2020-06-24T15:09:00Z">
        <w:r>
          <w:rPr>
            <w:sz w:val="28"/>
            <w:szCs w:val="28"/>
            <w:lang w:val="uk-UA"/>
            <w:rPrChange w:id="212" w:author="RePack by Diakov" w:date="2020-06-24T16:02:00Z">
              <w:rPr>
                <w:sz w:val="28"/>
                <w:szCs w:val="28"/>
                <w:lang w:val="uk-UA"/>
              </w:rPr>
            </w:rPrChange>
          </w:rPr>
          <w:t>позбавлення</w:t>
        </w:r>
        <w:r w:rsidR="00382A62" w:rsidRPr="00661AF4">
          <w:rPr>
            <w:sz w:val="28"/>
            <w:szCs w:val="28"/>
            <w:lang w:val="uk-UA"/>
            <w:rPrChange w:id="213" w:author="RePack by Diakov" w:date="2020-06-24T16:02:00Z">
              <w:rPr>
                <w:sz w:val="28"/>
                <w:szCs w:val="28"/>
              </w:rPr>
            </w:rPrChange>
          </w:rPr>
          <w:t xml:space="preserve"> волі на строк до двох років,</w:t>
        </w:r>
      </w:ins>
    </w:p>
    <w:p w:rsidR="00382A62" w:rsidRPr="00661AF4" w:rsidRDefault="00382A62">
      <w:pPr>
        <w:pStyle w:val="rvps2"/>
        <w:spacing w:before="0" w:beforeAutospacing="0" w:after="0" w:afterAutospacing="0"/>
        <w:ind w:firstLine="851"/>
        <w:jc w:val="both"/>
        <w:rPr>
          <w:ins w:id="214" w:author="RePack by Diakov" w:date="2020-06-24T15:26:00Z"/>
          <w:sz w:val="28"/>
          <w:szCs w:val="28"/>
          <w:lang w:val="uk-UA"/>
        </w:rPr>
        <w:pPrChange w:id="215" w:author="RePack by Diakov" w:date="2020-06-24T16:02:00Z">
          <w:pPr>
            <w:pStyle w:val="rvps2"/>
          </w:pPr>
        </w:pPrChange>
      </w:pPr>
      <w:ins w:id="216" w:author="RePack by Diakov" w:date="2020-06-24T15:09:00Z">
        <w:r w:rsidRPr="00661AF4">
          <w:rPr>
            <w:sz w:val="28"/>
            <w:szCs w:val="28"/>
            <w:lang w:val="uk-UA"/>
            <w:rPrChange w:id="217" w:author="RePack by Diakov" w:date="2020-06-24T16:02:00Z">
              <w:rPr>
                <w:sz w:val="28"/>
                <w:szCs w:val="28"/>
              </w:rPr>
            </w:rPrChange>
          </w:rPr>
          <w:t>з позбавленням права обіймати певні посади чи займатися певною діяльністю на строк до трьох років.</w:t>
        </w:r>
      </w:ins>
    </w:p>
    <w:p w:rsidR="004F50C8" w:rsidRPr="00661AF4" w:rsidRDefault="004F50C8">
      <w:pPr>
        <w:pStyle w:val="rvps2"/>
        <w:spacing w:before="0" w:beforeAutospacing="0" w:after="0" w:afterAutospacing="0"/>
        <w:ind w:firstLine="851"/>
        <w:jc w:val="both"/>
        <w:rPr>
          <w:ins w:id="218" w:author="RePack by Diakov" w:date="2020-06-24T15:26:00Z"/>
          <w:sz w:val="28"/>
          <w:szCs w:val="28"/>
          <w:lang w:val="uk-UA"/>
        </w:rPr>
        <w:pPrChange w:id="219" w:author="RePack by Diakov" w:date="2020-06-24T16:02:00Z">
          <w:pPr>
            <w:pStyle w:val="rvps2"/>
          </w:pPr>
        </w:pPrChange>
      </w:pPr>
    </w:p>
    <w:p w:rsidR="004F50C8" w:rsidRPr="00661AF4" w:rsidRDefault="00B202C8">
      <w:pPr>
        <w:pStyle w:val="rvps2"/>
        <w:spacing w:before="0" w:beforeAutospacing="0" w:after="0" w:afterAutospacing="0"/>
        <w:ind w:firstLine="851"/>
        <w:jc w:val="both"/>
        <w:rPr>
          <w:ins w:id="220" w:author="RePack by Diakov" w:date="2020-06-24T15:32:00Z"/>
          <w:sz w:val="28"/>
          <w:szCs w:val="28"/>
          <w:shd w:val="clear" w:color="auto" w:fill="FFFFFF"/>
          <w:lang w:val="uk-UA"/>
        </w:rPr>
        <w:pPrChange w:id="221" w:author="RePack by Diakov" w:date="2020-06-24T16:02:00Z">
          <w:pPr>
            <w:pStyle w:val="rvps2"/>
          </w:pPr>
        </w:pPrChange>
      </w:pPr>
      <w:ins w:id="222" w:author="RePack by Diakov" w:date="2020-06-24T15:30:00Z">
        <w:r w:rsidRPr="00661AF4">
          <w:rPr>
            <w:sz w:val="28"/>
            <w:szCs w:val="28"/>
            <w:lang w:val="uk-UA"/>
          </w:rPr>
          <w:t xml:space="preserve">Звертаю увагу на те, що </w:t>
        </w:r>
      </w:ins>
      <w:ins w:id="223" w:author="RePack by Diakov" w:date="2020-06-24T15:31:00Z">
        <w:r w:rsidR="003259A1" w:rsidRPr="00661AF4">
          <w:rPr>
            <w:sz w:val="28"/>
            <w:szCs w:val="28"/>
            <w:shd w:val="clear" w:color="auto" w:fill="FFFFFF"/>
            <w:lang w:val="uk-UA"/>
          </w:rPr>
          <w:t>о</w:t>
        </w:r>
        <w:r w:rsidRPr="00661AF4">
          <w:rPr>
            <w:sz w:val="28"/>
            <w:szCs w:val="28"/>
            <w:shd w:val="clear" w:color="auto" w:fill="FFFFFF"/>
            <w:lang w:val="uk-UA"/>
            <w:rPrChange w:id="224" w:author="RePack by Diakov" w:date="2020-06-24T16:02:00Z">
              <w:rPr>
                <w:color w:val="333333"/>
                <w:shd w:val="clear" w:color="auto" w:fill="FFFFFF"/>
              </w:rPr>
            </w:rPrChange>
          </w:rPr>
          <w:t>соба, яка вчинила корупційне правопорушення або правопорушення, пов’язане з корупцією, однак судом не застосовано до неї покарання або не накладено на неї стягнення у ви</w:t>
        </w:r>
      </w:ins>
      <w:ins w:id="225" w:author="RePack by Diakov" w:date="2020-06-25T10:56:00Z">
        <w:r w:rsidR="008840A2">
          <w:rPr>
            <w:sz w:val="28"/>
            <w:szCs w:val="28"/>
            <w:shd w:val="clear" w:color="auto" w:fill="FFFFFF"/>
            <w:lang w:val="uk-UA"/>
          </w:rPr>
          <w:t>гляді</w:t>
        </w:r>
      </w:ins>
      <w:ins w:id="226" w:author="RePack by Diakov" w:date="2020-06-24T15:31:00Z">
        <w:r w:rsidRPr="00661AF4">
          <w:rPr>
            <w:sz w:val="28"/>
            <w:szCs w:val="28"/>
            <w:shd w:val="clear" w:color="auto" w:fill="FFFFFF"/>
            <w:lang w:val="uk-UA"/>
            <w:rPrChange w:id="227" w:author="RePack by Diakov" w:date="2020-06-24T16:02:00Z">
              <w:rPr>
                <w:color w:val="333333"/>
                <w:shd w:val="clear" w:color="auto" w:fill="FFFFFF"/>
              </w:rPr>
            </w:rPrChange>
          </w:rPr>
          <w:t xml:space="preserve"> </w:t>
        </w:r>
        <w:r w:rsidRPr="00661AF4">
          <w:rPr>
            <w:sz w:val="28"/>
            <w:szCs w:val="28"/>
            <w:shd w:val="clear" w:color="auto" w:fill="FFFFFF"/>
            <w:lang w:val="uk-UA"/>
            <w:rPrChange w:id="228" w:author="RePack by Diakov" w:date="2020-06-24T16:02:00Z">
              <w:rPr>
                <w:color w:val="333333"/>
                <w:shd w:val="clear" w:color="auto" w:fill="FFFFFF"/>
              </w:rPr>
            </w:rPrChange>
          </w:rPr>
          <w:lastRenderedPageBreak/>
          <w:t>позбавлення права обіймати певні посади або займатися певною діяльністю, пов’язаними з виконанням функцій держави або місцевого самоврядування, або такою, що прирівнюється до цієї діяльності, підлягає притягненню до дисциплінарної відповідальності у встановленому законом порядку.</w:t>
        </w:r>
      </w:ins>
    </w:p>
    <w:p w:rsidR="003259A1" w:rsidRPr="00661AF4" w:rsidRDefault="003259A1">
      <w:pPr>
        <w:pStyle w:val="rvps2"/>
        <w:spacing w:before="0" w:beforeAutospacing="0" w:after="0" w:afterAutospacing="0"/>
        <w:ind w:firstLine="851"/>
        <w:jc w:val="both"/>
        <w:rPr>
          <w:ins w:id="229" w:author="RePack by Diakov" w:date="2020-06-24T15:59:00Z"/>
          <w:sz w:val="28"/>
          <w:szCs w:val="28"/>
          <w:shd w:val="clear" w:color="auto" w:fill="FFFFFF"/>
          <w:lang w:val="uk-UA"/>
        </w:rPr>
        <w:pPrChange w:id="230" w:author="RePack by Diakov" w:date="2020-06-24T16:02:00Z">
          <w:pPr>
            <w:pStyle w:val="rvps2"/>
          </w:pPr>
        </w:pPrChange>
      </w:pPr>
      <w:ins w:id="231" w:author="RePack by Diakov" w:date="2020-06-24T15:32:00Z">
        <w:r w:rsidRPr="00661AF4">
          <w:rPr>
            <w:sz w:val="28"/>
            <w:szCs w:val="28"/>
            <w:shd w:val="clear" w:color="auto" w:fill="FFFFFF"/>
            <w:lang w:val="uk-UA"/>
          </w:rPr>
          <w:t xml:space="preserve">Отже, </w:t>
        </w:r>
        <w:r w:rsidR="002D329A" w:rsidRPr="00661AF4">
          <w:rPr>
            <w:sz w:val="28"/>
            <w:szCs w:val="28"/>
            <w:shd w:val="clear" w:color="auto" w:fill="FFFFFF"/>
            <w:lang w:val="uk-UA"/>
          </w:rPr>
          <w:t>у разі неподання</w:t>
        </w:r>
      </w:ins>
      <w:ins w:id="232" w:author="RePack by Diakov" w:date="2020-06-24T15:34:00Z">
        <w:r w:rsidR="002D329A" w:rsidRPr="00661AF4">
          <w:rPr>
            <w:sz w:val="28"/>
            <w:szCs w:val="28"/>
            <w:shd w:val="clear" w:color="auto" w:fill="FFFFFF"/>
            <w:lang w:val="uk-UA"/>
          </w:rPr>
          <w:t>, несвоєчасного подання</w:t>
        </w:r>
      </w:ins>
      <w:ins w:id="233" w:author="RePack by Diakov" w:date="2020-06-24T15:35:00Z">
        <w:r w:rsidR="007A7DFA" w:rsidRPr="00661AF4">
          <w:rPr>
            <w:sz w:val="28"/>
            <w:szCs w:val="28"/>
            <w:shd w:val="clear" w:color="auto" w:fill="FFFFFF"/>
            <w:lang w:val="uk-UA"/>
          </w:rPr>
          <w:t xml:space="preserve"> декларації </w:t>
        </w:r>
        <w:r w:rsidR="007A7DFA" w:rsidRPr="00661AF4">
          <w:rPr>
            <w:sz w:val="28"/>
            <w:szCs w:val="28"/>
            <w:lang w:val="uk-UA"/>
          </w:rPr>
          <w:t>або внесення в декларацію завідомо недостовірних відомостей</w:t>
        </w:r>
      </w:ins>
      <w:ins w:id="234" w:author="RePack by Diakov" w:date="2020-06-24T15:34:00Z">
        <w:r w:rsidR="002D329A" w:rsidRPr="00661AF4">
          <w:rPr>
            <w:sz w:val="28"/>
            <w:szCs w:val="28"/>
            <w:shd w:val="clear" w:color="auto" w:fill="FFFFFF"/>
            <w:lang w:val="uk-UA"/>
          </w:rPr>
          <w:t xml:space="preserve"> </w:t>
        </w:r>
      </w:ins>
      <w:ins w:id="235" w:author="RePack by Diakov" w:date="2020-06-24T15:39:00Z">
        <w:r w:rsidR="00BD4A15">
          <w:rPr>
            <w:sz w:val="28"/>
            <w:szCs w:val="28"/>
            <w:shd w:val="clear" w:color="auto" w:fill="FFFFFF"/>
            <w:lang w:val="uk-UA"/>
          </w:rPr>
          <w:t>суб’єкти</w:t>
        </w:r>
      </w:ins>
      <w:ins w:id="236" w:author="RePack by Diakov" w:date="2020-06-24T15:34:00Z">
        <w:r w:rsidR="002D329A" w:rsidRPr="00661AF4">
          <w:rPr>
            <w:sz w:val="28"/>
            <w:szCs w:val="28"/>
            <w:shd w:val="clear" w:color="auto" w:fill="FFFFFF"/>
            <w:lang w:val="uk-UA"/>
          </w:rPr>
          <w:t xml:space="preserve"> декларування</w:t>
        </w:r>
      </w:ins>
      <w:ins w:id="237" w:author="RePack by Diakov" w:date="2020-06-24T15:33:00Z">
        <w:r w:rsidR="002D329A" w:rsidRPr="00661AF4">
          <w:rPr>
            <w:sz w:val="28"/>
            <w:szCs w:val="28"/>
            <w:shd w:val="clear" w:color="auto" w:fill="FFFFFF"/>
            <w:lang w:val="uk-UA"/>
            <w:rPrChange w:id="238" w:author="RePack by Diakov" w:date="2020-06-24T16:02:00Z">
              <w:rPr>
                <w:sz w:val="28"/>
                <w:szCs w:val="28"/>
                <w:shd w:val="clear" w:color="auto" w:fill="FFFFFF"/>
              </w:rPr>
            </w:rPrChange>
          </w:rPr>
          <w:t xml:space="preserve"> притягаються до</w:t>
        </w:r>
        <w:r w:rsidR="007A7DFA" w:rsidRPr="00661AF4">
          <w:rPr>
            <w:sz w:val="28"/>
            <w:szCs w:val="28"/>
            <w:shd w:val="clear" w:color="auto" w:fill="FFFFFF"/>
            <w:lang w:val="uk-UA"/>
          </w:rPr>
          <w:t xml:space="preserve"> кримінальної, адміністративної</w:t>
        </w:r>
        <w:r w:rsidR="002D329A" w:rsidRPr="00661AF4">
          <w:rPr>
            <w:sz w:val="28"/>
            <w:szCs w:val="28"/>
            <w:shd w:val="clear" w:color="auto" w:fill="FFFFFF"/>
            <w:lang w:val="uk-UA"/>
            <w:rPrChange w:id="239" w:author="RePack by Diakov" w:date="2020-06-24T16:02:00Z">
              <w:rPr>
                <w:sz w:val="28"/>
                <w:szCs w:val="28"/>
                <w:shd w:val="clear" w:color="auto" w:fill="FFFFFF"/>
              </w:rPr>
            </w:rPrChange>
          </w:rPr>
          <w:t xml:space="preserve"> та дисциплінарної відповідальності у встановленому законом порядку.</w:t>
        </w:r>
      </w:ins>
    </w:p>
    <w:p w:rsidR="002F10E5" w:rsidRPr="00661AF4" w:rsidRDefault="002F10E5">
      <w:pPr>
        <w:pStyle w:val="rvps2"/>
        <w:spacing w:before="0" w:beforeAutospacing="0" w:after="0" w:afterAutospacing="0"/>
        <w:ind w:firstLine="851"/>
        <w:jc w:val="both"/>
        <w:rPr>
          <w:ins w:id="240" w:author="RePack by Diakov" w:date="2020-06-24T15:59:00Z"/>
          <w:sz w:val="28"/>
          <w:szCs w:val="28"/>
          <w:shd w:val="clear" w:color="auto" w:fill="FFFFFF"/>
          <w:lang w:val="uk-UA"/>
        </w:rPr>
        <w:pPrChange w:id="241" w:author="RePack by Diakov" w:date="2020-06-24T16:02:00Z">
          <w:pPr>
            <w:pStyle w:val="rvps2"/>
          </w:pPr>
        </w:pPrChange>
      </w:pPr>
    </w:p>
    <w:p w:rsidR="002F10E5" w:rsidRPr="00661AF4" w:rsidRDefault="002F10E5">
      <w:pPr>
        <w:pStyle w:val="rvps2"/>
        <w:spacing w:before="0" w:beforeAutospacing="0" w:after="0" w:afterAutospacing="0"/>
        <w:ind w:firstLine="851"/>
        <w:jc w:val="both"/>
        <w:rPr>
          <w:ins w:id="242" w:author="RePack by Diakov" w:date="2020-06-24T15:59:00Z"/>
          <w:sz w:val="28"/>
          <w:szCs w:val="28"/>
          <w:shd w:val="clear" w:color="auto" w:fill="FFFFFF"/>
          <w:lang w:val="uk-UA"/>
        </w:rPr>
        <w:pPrChange w:id="243" w:author="RePack by Diakov" w:date="2020-06-24T16:02:00Z">
          <w:pPr>
            <w:pStyle w:val="rvps2"/>
          </w:pPr>
        </w:pPrChange>
      </w:pPr>
    </w:p>
    <w:p w:rsidR="002F10E5" w:rsidRPr="00661AF4" w:rsidRDefault="00661AF4">
      <w:pPr>
        <w:pStyle w:val="rvps2"/>
        <w:spacing w:before="0" w:beforeAutospacing="0" w:after="0" w:afterAutospacing="0"/>
        <w:ind w:firstLine="851"/>
        <w:jc w:val="both"/>
        <w:rPr>
          <w:ins w:id="244" w:author="RePack by Diakov" w:date="2020-06-24T15:09:00Z"/>
          <w:sz w:val="28"/>
          <w:szCs w:val="28"/>
          <w:lang w:val="uk-UA"/>
          <w:rPrChange w:id="245" w:author="RePack by Diakov" w:date="2020-06-24T16:02:00Z">
            <w:rPr>
              <w:ins w:id="246" w:author="RePack by Diakov" w:date="2020-06-24T15:09:00Z"/>
              <w:sz w:val="28"/>
              <w:szCs w:val="28"/>
            </w:rPr>
          </w:rPrChange>
        </w:rPr>
        <w:pPrChange w:id="247" w:author="RePack by Diakov" w:date="2020-06-24T16:04:00Z">
          <w:pPr>
            <w:pStyle w:val="rvps2"/>
          </w:pPr>
        </w:pPrChange>
      </w:pPr>
      <w:ins w:id="248" w:author="RePack by Diakov" w:date="2020-06-24T16:03:00Z">
        <w:r>
          <w:rPr>
            <w:sz w:val="28"/>
            <w:szCs w:val="28"/>
            <w:shd w:val="clear" w:color="auto" w:fill="FFFFFF"/>
            <w:lang w:val="uk-UA"/>
          </w:rPr>
          <w:t>Конспект підготовлений г</w:t>
        </w:r>
      </w:ins>
      <w:ins w:id="249" w:author="RePack by Diakov" w:date="2020-06-24T15:59:00Z">
        <w:r w:rsidR="002F10E5" w:rsidRPr="00661AF4">
          <w:rPr>
            <w:sz w:val="28"/>
            <w:szCs w:val="28"/>
            <w:shd w:val="clear" w:color="auto" w:fill="FFFFFF"/>
            <w:lang w:val="uk-UA"/>
          </w:rPr>
          <w:t>оловни</w:t>
        </w:r>
      </w:ins>
      <w:ins w:id="250" w:author="RePack by Diakov" w:date="2020-06-24T16:03:00Z">
        <w:r>
          <w:rPr>
            <w:sz w:val="28"/>
            <w:szCs w:val="28"/>
            <w:shd w:val="clear" w:color="auto" w:fill="FFFFFF"/>
            <w:lang w:val="uk-UA"/>
          </w:rPr>
          <w:t>м</w:t>
        </w:r>
      </w:ins>
      <w:ins w:id="251" w:author="RePack by Diakov" w:date="2020-06-24T15:59:00Z">
        <w:r w:rsidR="002F10E5" w:rsidRPr="00661AF4">
          <w:rPr>
            <w:sz w:val="28"/>
            <w:szCs w:val="28"/>
            <w:shd w:val="clear" w:color="auto" w:fill="FFFFFF"/>
            <w:lang w:val="uk-UA"/>
          </w:rPr>
          <w:t xml:space="preserve"> спеціаліст</w:t>
        </w:r>
      </w:ins>
      <w:ins w:id="252" w:author="RePack by Diakov" w:date="2020-06-24T16:03:00Z">
        <w:r>
          <w:rPr>
            <w:sz w:val="28"/>
            <w:szCs w:val="28"/>
            <w:shd w:val="clear" w:color="auto" w:fill="FFFFFF"/>
            <w:lang w:val="uk-UA"/>
          </w:rPr>
          <w:t>ом</w:t>
        </w:r>
      </w:ins>
      <w:ins w:id="253" w:author="RePack by Diakov" w:date="2020-06-24T16:00:00Z">
        <w:r w:rsidR="002F10E5" w:rsidRPr="00661AF4">
          <w:rPr>
            <w:sz w:val="28"/>
            <w:szCs w:val="28"/>
            <w:shd w:val="clear" w:color="auto" w:fill="FFFFFF"/>
            <w:lang w:val="uk-UA"/>
          </w:rPr>
          <w:t xml:space="preserve"> з питань</w:t>
        </w:r>
      </w:ins>
      <w:ins w:id="254" w:author="RePack by Diakov" w:date="2020-06-24T16:04:00Z">
        <w:r>
          <w:rPr>
            <w:sz w:val="28"/>
            <w:szCs w:val="28"/>
            <w:shd w:val="clear" w:color="auto" w:fill="FFFFFF"/>
            <w:lang w:val="uk-UA"/>
          </w:rPr>
          <w:t xml:space="preserve"> </w:t>
        </w:r>
      </w:ins>
      <w:ins w:id="255" w:author="RePack by Diakov" w:date="2020-06-24T16:00:00Z">
        <w:r w:rsidR="002F10E5" w:rsidRPr="00661AF4">
          <w:rPr>
            <w:sz w:val="28"/>
            <w:szCs w:val="28"/>
            <w:shd w:val="clear" w:color="auto" w:fill="FFFFFF"/>
            <w:lang w:val="uk-UA"/>
          </w:rPr>
          <w:t>запобігання та виявлення корупції</w:t>
        </w:r>
      </w:ins>
      <w:ins w:id="256" w:author="RePack by Diakov" w:date="2020-06-24T16:04:00Z">
        <w:r>
          <w:rPr>
            <w:sz w:val="28"/>
            <w:szCs w:val="28"/>
            <w:shd w:val="clear" w:color="auto" w:fill="FFFFFF"/>
            <w:lang w:val="uk-UA"/>
          </w:rPr>
          <w:t xml:space="preserve"> </w:t>
        </w:r>
      </w:ins>
      <w:ins w:id="257" w:author="RePack by Diakov" w:date="2020-06-24T16:01:00Z">
        <w:r w:rsidR="002F10E5" w:rsidRPr="00661AF4">
          <w:rPr>
            <w:sz w:val="28"/>
            <w:szCs w:val="28"/>
            <w:shd w:val="clear" w:color="auto" w:fill="FFFFFF"/>
            <w:lang w:val="uk-UA"/>
          </w:rPr>
          <w:t xml:space="preserve">юридичного відділу </w:t>
        </w:r>
      </w:ins>
      <w:ins w:id="258" w:author="RePack by Diakov" w:date="2020-06-24T16:00:00Z">
        <w:r w:rsidR="002F10E5" w:rsidRPr="00661AF4">
          <w:rPr>
            <w:sz w:val="28"/>
            <w:szCs w:val="28"/>
            <w:shd w:val="clear" w:color="auto" w:fill="FFFFFF"/>
            <w:lang w:val="uk-UA"/>
          </w:rPr>
          <w:t>виконавчого</w:t>
        </w:r>
      </w:ins>
      <w:ins w:id="259" w:author="RePack by Diakov" w:date="2020-06-24T16:04:00Z">
        <w:r>
          <w:rPr>
            <w:sz w:val="28"/>
            <w:szCs w:val="28"/>
            <w:shd w:val="clear" w:color="auto" w:fill="FFFFFF"/>
            <w:lang w:val="uk-UA"/>
          </w:rPr>
          <w:t xml:space="preserve"> </w:t>
        </w:r>
      </w:ins>
      <w:ins w:id="260" w:author="RePack by Diakov" w:date="2020-06-24T16:00:00Z">
        <w:r w:rsidR="002F10E5" w:rsidRPr="00661AF4">
          <w:rPr>
            <w:sz w:val="28"/>
            <w:szCs w:val="28"/>
            <w:shd w:val="clear" w:color="auto" w:fill="FFFFFF"/>
            <w:lang w:val="uk-UA"/>
          </w:rPr>
          <w:t xml:space="preserve">апарату </w:t>
        </w:r>
      </w:ins>
      <w:ins w:id="261" w:author="RePack by Diakov" w:date="2020-06-24T16:01:00Z">
        <w:r w:rsidR="002F10E5" w:rsidRPr="00661AF4">
          <w:rPr>
            <w:sz w:val="28"/>
            <w:szCs w:val="28"/>
            <w:shd w:val="clear" w:color="auto" w:fill="FFFFFF"/>
            <w:lang w:val="uk-UA"/>
          </w:rPr>
          <w:t xml:space="preserve">обласної ради </w:t>
        </w:r>
      </w:ins>
      <w:ins w:id="262" w:author="RePack by Diakov" w:date="2020-06-24T16:02:00Z">
        <w:r w:rsidRPr="00661AF4">
          <w:rPr>
            <w:sz w:val="28"/>
            <w:szCs w:val="28"/>
            <w:shd w:val="clear" w:color="auto" w:fill="FFFFFF"/>
            <w:lang w:val="uk-UA"/>
          </w:rPr>
          <w:t xml:space="preserve">                                                                       </w:t>
        </w:r>
        <w:proofErr w:type="spellStart"/>
        <w:r w:rsidRPr="00661AF4">
          <w:rPr>
            <w:sz w:val="28"/>
            <w:szCs w:val="28"/>
            <w:shd w:val="clear" w:color="auto" w:fill="FFFFFF"/>
            <w:lang w:val="uk-UA"/>
          </w:rPr>
          <w:t>В.Петров</w:t>
        </w:r>
        <w:r w:rsidR="0052226E">
          <w:rPr>
            <w:sz w:val="28"/>
            <w:szCs w:val="28"/>
            <w:shd w:val="clear" w:color="auto" w:fill="FFFFFF"/>
            <w:lang w:val="uk-UA"/>
          </w:rPr>
          <w:t>ою</w:t>
        </w:r>
        <w:proofErr w:type="spellEnd"/>
        <w:r w:rsidR="0052226E">
          <w:rPr>
            <w:sz w:val="28"/>
            <w:szCs w:val="28"/>
            <w:shd w:val="clear" w:color="auto" w:fill="FFFFFF"/>
            <w:lang w:val="uk-UA"/>
          </w:rPr>
          <w:t>.</w:t>
        </w:r>
      </w:ins>
    </w:p>
    <w:p w:rsidR="00605D81" w:rsidRPr="00D06AA3" w:rsidDel="001F743F" w:rsidRDefault="00605D81">
      <w:pPr>
        <w:pStyle w:val="rvps2"/>
        <w:ind w:firstLine="851"/>
        <w:rPr>
          <w:del w:id="263" w:author="RePack by Diakov" w:date="2020-06-24T15:22:00Z"/>
          <w:rFonts w:eastAsiaTheme="minorHAnsi"/>
          <w:sz w:val="28"/>
          <w:szCs w:val="28"/>
          <w:lang w:val="uk-UA" w:eastAsia="en-US"/>
          <w:rPrChange w:id="264" w:author="RePack by Diakov" w:date="2020-06-24T14:56:00Z">
            <w:rPr>
              <w:del w:id="265" w:author="RePack by Diakov" w:date="2020-06-24T15:22:00Z"/>
              <w:color w:val="333333"/>
            </w:rPr>
          </w:rPrChange>
        </w:rPr>
        <w:pPrChange w:id="266" w:author="RePack by Diakov" w:date="2020-06-24T15:22:00Z">
          <w:pPr>
            <w:pStyle w:val="rvps2"/>
            <w:shd w:val="clear" w:color="auto" w:fill="FFFFFF"/>
            <w:spacing w:before="0" w:beforeAutospacing="0" w:after="150" w:afterAutospacing="0"/>
            <w:ind w:firstLine="450"/>
            <w:jc w:val="both"/>
          </w:pPr>
        </w:pPrChange>
      </w:pPr>
      <w:bookmarkStart w:id="267" w:name="n3158"/>
      <w:bookmarkStart w:id="268" w:name="n3357"/>
      <w:bookmarkEnd w:id="267"/>
      <w:bookmarkEnd w:id="268"/>
      <w:del w:id="269" w:author="RePack by Diakov" w:date="2020-06-24T11:54:00Z">
        <w:r w:rsidRPr="00D06AA3" w:rsidDel="00FF08B3">
          <w:rPr>
            <w:rFonts w:eastAsiaTheme="minorHAnsi"/>
            <w:sz w:val="28"/>
            <w:szCs w:val="28"/>
            <w:lang w:val="uk-UA" w:eastAsia="en-US"/>
            <w:rPrChange w:id="270" w:author="RePack by Diakov" w:date="2020-06-24T14:56:00Z">
              <w:rPr>
                <w:sz w:val="28"/>
                <w:szCs w:val="28"/>
              </w:rPr>
            </w:rPrChange>
          </w:rPr>
          <w:delText>;</w:delText>
        </w:r>
      </w:del>
    </w:p>
    <w:p w:rsidR="003A6EE1" w:rsidRPr="003121C2" w:rsidDel="001F743F" w:rsidRDefault="003A6EE1">
      <w:pPr>
        <w:pStyle w:val="rvps2"/>
        <w:ind w:firstLine="851"/>
        <w:rPr>
          <w:del w:id="271" w:author="RePack by Diakov" w:date="2020-06-24T15:22:00Z"/>
          <w:sz w:val="28"/>
          <w:szCs w:val="28"/>
          <w:lang w:val="uk-UA"/>
        </w:rPr>
        <w:pPrChange w:id="272" w:author="RePack by Diakov" w:date="2020-06-24T15:22:00Z">
          <w:pPr>
            <w:pStyle w:val="a4"/>
            <w:numPr>
              <w:numId w:val="3"/>
            </w:numPr>
            <w:ind w:left="1211" w:hanging="360"/>
            <w:jc w:val="both"/>
          </w:pPr>
        </w:pPrChange>
      </w:pPr>
    </w:p>
    <w:p w:rsidR="005A3A8A" w:rsidRPr="00197F34" w:rsidRDefault="005A3A8A">
      <w:pPr>
        <w:pStyle w:val="rvps2"/>
        <w:ind w:firstLine="851"/>
        <w:rPr>
          <w:sz w:val="28"/>
          <w:szCs w:val="28"/>
          <w:lang w:val="uk-UA"/>
        </w:rPr>
        <w:pPrChange w:id="273" w:author="RePack by Diakov" w:date="2020-06-24T15:22:00Z">
          <w:pPr>
            <w:ind w:firstLine="851"/>
            <w:jc w:val="both"/>
          </w:pPr>
        </w:pPrChange>
      </w:pPr>
    </w:p>
    <w:sectPr w:rsidR="005A3A8A" w:rsidRPr="00197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4879"/>
    <w:multiLevelType w:val="hybridMultilevel"/>
    <w:tmpl w:val="7386506E"/>
    <w:lvl w:ilvl="0" w:tplc="6008A084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A30656A"/>
    <w:multiLevelType w:val="hybridMultilevel"/>
    <w:tmpl w:val="6EDEB76C"/>
    <w:lvl w:ilvl="0" w:tplc="79D8D8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C4F3F0A"/>
    <w:multiLevelType w:val="hybridMultilevel"/>
    <w:tmpl w:val="701C77CA"/>
    <w:lvl w:ilvl="0" w:tplc="44E0CDCA">
      <w:start w:val="1"/>
      <w:numFmt w:val="decimal"/>
      <w:lvlText w:val="%1)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631567F0"/>
    <w:multiLevelType w:val="hybridMultilevel"/>
    <w:tmpl w:val="FFAAE3D8"/>
    <w:lvl w:ilvl="0" w:tplc="1050398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Pack by Diakov">
    <w15:presenceInfo w15:providerId="None" w15:userId="RePack by Diako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F34"/>
    <w:rsid w:val="00053F27"/>
    <w:rsid w:val="000B3C33"/>
    <w:rsid w:val="000F1784"/>
    <w:rsid w:val="00150EC2"/>
    <w:rsid w:val="00197F34"/>
    <w:rsid w:val="001F743F"/>
    <w:rsid w:val="00282AEA"/>
    <w:rsid w:val="0028485F"/>
    <w:rsid w:val="002D329A"/>
    <w:rsid w:val="002D34E0"/>
    <w:rsid w:val="002E597C"/>
    <w:rsid w:val="002F10E5"/>
    <w:rsid w:val="003121C2"/>
    <w:rsid w:val="00322D00"/>
    <w:rsid w:val="003259A1"/>
    <w:rsid w:val="00331BFD"/>
    <w:rsid w:val="00371F9C"/>
    <w:rsid w:val="00382A62"/>
    <w:rsid w:val="003A6EE1"/>
    <w:rsid w:val="003E7CA1"/>
    <w:rsid w:val="0042431E"/>
    <w:rsid w:val="0042705D"/>
    <w:rsid w:val="00461159"/>
    <w:rsid w:val="004A6077"/>
    <w:rsid w:val="004C0D11"/>
    <w:rsid w:val="004F50C8"/>
    <w:rsid w:val="0052226E"/>
    <w:rsid w:val="005757CA"/>
    <w:rsid w:val="005A3A8A"/>
    <w:rsid w:val="005B6D59"/>
    <w:rsid w:val="0060469B"/>
    <w:rsid w:val="00605D81"/>
    <w:rsid w:val="006536B9"/>
    <w:rsid w:val="006552BA"/>
    <w:rsid w:val="00661AF4"/>
    <w:rsid w:val="006813DA"/>
    <w:rsid w:val="006838DC"/>
    <w:rsid w:val="006A1434"/>
    <w:rsid w:val="00736006"/>
    <w:rsid w:val="0074707E"/>
    <w:rsid w:val="00752838"/>
    <w:rsid w:val="00766284"/>
    <w:rsid w:val="007A7DFA"/>
    <w:rsid w:val="007E015C"/>
    <w:rsid w:val="008840A2"/>
    <w:rsid w:val="00927214"/>
    <w:rsid w:val="00943846"/>
    <w:rsid w:val="009C1329"/>
    <w:rsid w:val="009C7407"/>
    <w:rsid w:val="00A057C7"/>
    <w:rsid w:val="00A21B71"/>
    <w:rsid w:val="00A621C6"/>
    <w:rsid w:val="00AD0C3A"/>
    <w:rsid w:val="00AD47E3"/>
    <w:rsid w:val="00AE47A8"/>
    <w:rsid w:val="00B2025D"/>
    <w:rsid w:val="00B202C8"/>
    <w:rsid w:val="00B83D55"/>
    <w:rsid w:val="00BC42A7"/>
    <w:rsid w:val="00BD4A15"/>
    <w:rsid w:val="00C04506"/>
    <w:rsid w:val="00C06BB3"/>
    <w:rsid w:val="00C149B6"/>
    <w:rsid w:val="00C22697"/>
    <w:rsid w:val="00CB4CE7"/>
    <w:rsid w:val="00CE176F"/>
    <w:rsid w:val="00CF6423"/>
    <w:rsid w:val="00D06AA3"/>
    <w:rsid w:val="00D463F1"/>
    <w:rsid w:val="00D5702A"/>
    <w:rsid w:val="00D9184C"/>
    <w:rsid w:val="00D94353"/>
    <w:rsid w:val="00DF0709"/>
    <w:rsid w:val="00E42FAD"/>
    <w:rsid w:val="00E9045F"/>
    <w:rsid w:val="00EA68CB"/>
    <w:rsid w:val="00EF4C4E"/>
    <w:rsid w:val="00F07215"/>
    <w:rsid w:val="00F41790"/>
    <w:rsid w:val="00FF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CC62B-A0A0-45D6-9F77-CD2A04997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707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E597C"/>
    <w:pPr>
      <w:ind w:left="720"/>
      <w:contextualSpacing/>
    </w:pPr>
  </w:style>
  <w:style w:type="paragraph" w:customStyle="1" w:styleId="rvps2">
    <w:name w:val="rvps2"/>
    <w:basedOn w:val="a"/>
    <w:rsid w:val="00605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Revision"/>
    <w:hidden/>
    <w:uiPriority w:val="99"/>
    <w:semiHidden/>
    <w:rsid w:val="004C0D1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F4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F4C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0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D21B7-CD78-4B1E-A015-90F5066F2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1473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2020-06-24T13:15:00Z</cp:lastPrinted>
  <dcterms:created xsi:type="dcterms:W3CDTF">2020-06-24T13:22:00Z</dcterms:created>
  <dcterms:modified xsi:type="dcterms:W3CDTF">2020-06-25T08:00:00Z</dcterms:modified>
</cp:coreProperties>
</file>